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EC57B" w14:textId="77777777" w:rsidR="00D05E38" w:rsidRPr="00760225" w:rsidRDefault="00D05E38">
      <w:pPr>
        <w:spacing w:line="276" w:lineRule="auto"/>
        <w:rPr>
          <w:rFonts w:ascii="Trebuchet MS" w:hAnsi="Trebuchet MS"/>
          <w:b/>
          <w:lang w:val="en-GB"/>
        </w:rPr>
      </w:pPr>
    </w:p>
    <w:p w14:paraId="2F9ADBC6" w14:textId="77777777" w:rsidR="00D05E38" w:rsidRPr="00760225" w:rsidRDefault="00D05E38">
      <w:pPr>
        <w:pStyle w:val="Title"/>
        <w:spacing w:line="276" w:lineRule="auto"/>
        <w:jc w:val="right"/>
        <w:rPr>
          <w:rFonts w:ascii="Trebuchet MS" w:hAnsi="Trebuchet MS"/>
          <w:bCs w:val="0"/>
          <w:noProof/>
          <w:lang w:val="en-GB"/>
        </w:rPr>
      </w:pPr>
    </w:p>
    <w:p w14:paraId="62EDF778" w14:textId="77777777" w:rsidR="00D05E38" w:rsidRPr="00760225" w:rsidRDefault="00D05E38">
      <w:pPr>
        <w:spacing w:line="276" w:lineRule="auto"/>
        <w:rPr>
          <w:rFonts w:ascii="Trebuchet MS" w:hAnsi="Trebuchet MS"/>
          <w:b/>
          <w:lang w:val="en-GB"/>
        </w:rPr>
      </w:pPr>
      <w:r w:rsidRPr="00760225">
        <w:rPr>
          <w:rFonts w:ascii="Trebuchet MS" w:hAnsi="Trebuchet MS"/>
          <w:b/>
          <w:lang w:val="en-GB"/>
        </w:rPr>
        <w:t>Date of the visit ____________________</w:t>
      </w:r>
    </w:p>
    <w:p w14:paraId="5E3BADCE" w14:textId="77777777" w:rsidR="00D05E38" w:rsidRPr="00760225" w:rsidRDefault="00D05E38">
      <w:pPr>
        <w:spacing w:line="276" w:lineRule="auto"/>
        <w:rPr>
          <w:rFonts w:ascii="Trebuchet MS" w:hAnsi="Trebuchet MS"/>
          <w:b/>
          <w:lang w:val="en-GB"/>
        </w:rPr>
      </w:pPr>
    </w:p>
    <w:p w14:paraId="3287914D" w14:textId="77777777" w:rsidR="00D05E38" w:rsidRPr="00760225" w:rsidRDefault="005A3146">
      <w:pPr>
        <w:pStyle w:val="Header"/>
        <w:pBdr>
          <w:top w:val="thinThickSmallGap" w:sz="24" w:space="1" w:color="auto"/>
          <w:left w:val="thinThickSmallGap" w:sz="24" w:space="4" w:color="auto"/>
          <w:bottom w:val="thickThinSmallGap" w:sz="24" w:space="1" w:color="auto"/>
          <w:right w:val="thickThinSmallGap" w:sz="24" w:space="0" w:color="auto"/>
        </w:pBdr>
        <w:spacing w:line="276" w:lineRule="auto"/>
        <w:jc w:val="center"/>
        <w:rPr>
          <w:rFonts w:ascii="Trebuchet MS" w:hAnsi="Trebuchet MS"/>
          <w:b/>
          <w:sz w:val="24"/>
          <w:szCs w:val="24"/>
          <w:lang w:val="en-GB"/>
        </w:rPr>
      </w:pPr>
      <w:r w:rsidRPr="00760225">
        <w:rPr>
          <w:rFonts w:ascii="Trebuchet MS" w:hAnsi="Trebuchet MS"/>
          <w:b/>
          <w:sz w:val="24"/>
          <w:szCs w:val="24"/>
          <w:lang w:val="en-GB"/>
        </w:rPr>
        <w:t>On the Spot</w:t>
      </w:r>
      <w:r w:rsidR="00D05E38" w:rsidRPr="00760225">
        <w:rPr>
          <w:rFonts w:ascii="Trebuchet MS" w:hAnsi="Trebuchet MS"/>
          <w:b/>
          <w:sz w:val="24"/>
          <w:szCs w:val="24"/>
          <w:lang w:val="en-GB"/>
        </w:rPr>
        <w:t xml:space="preserve"> Report no…..</w:t>
      </w:r>
    </w:p>
    <w:p w14:paraId="15DE0C2B" w14:textId="77777777" w:rsidR="00D05E38" w:rsidRPr="00760225" w:rsidRDefault="00D05E38">
      <w:pPr>
        <w:pStyle w:val="Header"/>
        <w:pBdr>
          <w:top w:val="thinThickSmallGap" w:sz="24" w:space="1" w:color="auto"/>
          <w:left w:val="thinThickSmallGap" w:sz="24" w:space="4" w:color="auto"/>
          <w:bottom w:val="thickThinSmallGap" w:sz="24" w:space="1" w:color="auto"/>
          <w:right w:val="thickThinSmallGap" w:sz="24" w:space="0" w:color="auto"/>
        </w:pBdr>
        <w:spacing w:line="276" w:lineRule="auto"/>
        <w:jc w:val="center"/>
        <w:rPr>
          <w:rFonts w:ascii="Trebuchet MS" w:hAnsi="Trebuchet MS"/>
          <w:b/>
          <w:sz w:val="24"/>
          <w:szCs w:val="24"/>
          <w:lang w:val="en-GB"/>
        </w:rPr>
      </w:pPr>
      <w:proofErr w:type="gramStart"/>
      <w:r w:rsidRPr="00760225">
        <w:rPr>
          <w:rFonts w:ascii="Trebuchet MS" w:hAnsi="Trebuchet MS"/>
          <w:b/>
          <w:sz w:val="24"/>
          <w:szCs w:val="24"/>
          <w:lang w:val="en-GB"/>
        </w:rPr>
        <w:t>for</w:t>
      </w:r>
      <w:proofErr w:type="gramEnd"/>
      <w:r w:rsidRPr="00760225">
        <w:rPr>
          <w:rFonts w:ascii="Trebuchet MS" w:hAnsi="Trebuchet MS"/>
          <w:b/>
          <w:sz w:val="24"/>
          <w:szCs w:val="24"/>
          <w:lang w:val="en-GB"/>
        </w:rPr>
        <w:t xml:space="preserve"> the period ………….</w:t>
      </w:r>
    </w:p>
    <w:p w14:paraId="02859542" w14:textId="77777777" w:rsidR="0047160C" w:rsidRDefault="0047160C">
      <w:pPr>
        <w:spacing w:line="276" w:lineRule="auto"/>
        <w:rPr>
          <w:rFonts w:ascii="Trebuchet MS" w:hAnsi="Trebuchet MS"/>
          <w:b/>
          <w:lang w:val="en-GB"/>
        </w:rPr>
      </w:pPr>
    </w:p>
    <w:tbl>
      <w:tblPr>
        <w:tblStyle w:val="TableGrid"/>
        <w:tblW w:w="0" w:type="auto"/>
        <w:tblInd w:w="-289" w:type="dxa"/>
        <w:shd w:val="clear" w:color="auto" w:fill="BFBFBF" w:themeFill="background1" w:themeFillShade="BF"/>
        <w:tblLook w:val="04A0" w:firstRow="1" w:lastRow="0" w:firstColumn="1" w:lastColumn="0" w:noHBand="0" w:noVBand="1"/>
      </w:tblPr>
      <w:tblGrid>
        <w:gridCol w:w="9765"/>
      </w:tblGrid>
      <w:tr w:rsidR="0047160C" w14:paraId="0F9AA319" w14:textId="77777777" w:rsidTr="0047160C">
        <w:tc>
          <w:tcPr>
            <w:tcW w:w="9765" w:type="dxa"/>
            <w:shd w:val="clear" w:color="auto" w:fill="BFBFBF" w:themeFill="background1" w:themeFillShade="BF"/>
          </w:tcPr>
          <w:p w14:paraId="59BBAAF7" w14:textId="77777777" w:rsidR="0047160C" w:rsidRDefault="0047160C">
            <w:pPr>
              <w:spacing w:line="276" w:lineRule="auto"/>
              <w:rPr>
                <w:rFonts w:ascii="Trebuchet MS" w:hAnsi="Trebuchet MS"/>
                <w:b/>
                <w:lang w:val="en-GB"/>
              </w:rPr>
            </w:pPr>
            <w:r>
              <w:rPr>
                <w:rFonts w:ascii="Trebuchet MS" w:hAnsi="Trebuchet MS"/>
                <w:b/>
                <w:lang w:val="en-GB"/>
              </w:rPr>
              <w:t>SECTION 1</w:t>
            </w:r>
          </w:p>
        </w:tc>
      </w:tr>
    </w:tbl>
    <w:p w14:paraId="3A6FA6A3" w14:textId="77777777" w:rsidR="0047160C" w:rsidRDefault="0047160C">
      <w:pPr>
        <w:spacing w:line="276" w:lineRule="auto"/>
        <w:rPr>
          <w:rFonts w:ascii="Trebuchet MS" w:hAnsi="Trebuchet MS"/>
          <w:b/>
          <w:lang w:val="en-GB"/>
        </w:rPr>
      </w:pPr>
    </w:p>
    <w:p w14:paraId="685889AA" w14:textId="77777777" w:rsidR="0047160C" w:rsidRDefault="0047160C">
      <w:pPr>
        <w:spacing w:line="276" w:lineRule="auto"/>
        <w:rPr>
          <w:rFonts w:ascii="Trebuchet MS" w:hAnsi="Trebuchet MS"/>
          <w:b/>
          <w:lang w:val="en-GB"/>
        </w:rPr>
      </w:pPr>
    </w:p>
    <w:tbl>
      <w:tblPr>
        <w:tblStyle w:val="TableGrid"/>
        <w:tblW w:w="10349" w:type="dxa"/>
        <w:tblInd w:w="-289" w:type="dxa"/>
        <w:tblLook w:val="04A0" w:firstRow="1" w:lastRow="0" w:firstColumn="1" w:lastColumn="0" w:noHBand="0" w:noVBand="1"/>
      </w:tblPr>
      <w:tblGrid>
        <w:gridCol w:w="2836"/>
        <w:gridCol w:w="7513"/>
      </w:tblGrid>
      <w:tr w:rsidR="0047160C" w14:paraId="2195760E" w14:textId="77777777" w:rsidTr="0047160C">
        <w:tc>
          <w:tcPr>
            <w:tcW w:w="2836" w:type="dxa"/>
          </w:tcPr>
          <w:p w14:paraId="27A61F6B" w14:textId="77777777" w:rsidR="0047160C" w:rsidRDefault="0047160C" w:rsidP="00066C1A">
            <w:pPr>
              <w:rPr>
                <w:rFonts w:ascii="Trebuchet MS" w:hAnsi="Trebuchet MS"/>
                <w:b/>
                <w:lang w:val="en-GB"/>
              </w:rPr>
            </w:pPr>
            <w:r>
              <w:rPr>
                <w:rFonts w:ascii="Trebuchet MS" w:hAnsi="Trebuchet MS"/>
                <w:b/>
                <w:lang w:val="en-GB"/>
              </w:rPr>
              <w:t>Priority axis</w:t>
            </w:r>
          </w:p>
        </w:tc>
        <w:tc>
          <w:tcPr>
            <w:tcW w:w="7513" w:type="dxa"/>
          </w:tcPr>
          <w:p w14:paraId="2B100B7D" w14:textId="77777777" w:rsidR="0047160C" w:rsidRDefault="0047160C" w:rsidP="00066C1A">
            <w:pPr>
              <w:rPr>
                <w:rFonts w:ascii="Trebuchet MS" w:hAnsi="Trebuchet MS"/>
                <w:b/>
                <w:lang w:val="en-GB"/>
              </w:rPr>
            </w:pPr>
          </w:p>
        </w:tc>
      </w:tr>
      <w:tr w:rsidR="0047160C" w14:paraId="5988DF49" w14:textId="77777777" w:rsidTr="0047160C">
        <w:tc>
          <w:tcPr>
            <w:tcW w:w="2836" w:type="dxa"/>
          </w:tcPr>
          <w:p w14:paraId="7DDEC109" w14:textId="77777777" w:rsidR="0047160C" w:rsidRDefault="0047160C" w:rsidP="00066C1A">
            <w:pPr>
              <w:rPr>
                <w:rFonts w:ascii="Trebuchet MS" w:hAnsi="Trebuchet MS"/>
                <w:b/>
                <w:lang w:val="en-GB"/>
              </w:rPr>
            </w:pPr>
            <w:r>
              <w:rPr>
                <w:rFonts w:ascii="Trebuchet MS" w:hAnsi="Trebuchet MS"/>
                <w:b/>
                <w:lang w:val="en-GB"/>
              </w:rPr>
              <w:t>Investment priority</w:t>
            </w:r>
          </w:p>
        </w:tc>
        <w:tc>
          <w:tcPr>
            <w:tcW w:w="7513" w:type="dxa"/>
          </w:tcPr>
          <w:p w14:paraId="65A0812F" w14:textId="77777777" w:rsidR="0047160C" w:rsidRDefault="0047160C" w:rsidP="00066C1A">
            <w:pPr>
              <w:rPr>
                <w:rFonts w:ascii="Trebuchet MS" w:hAnsi="Trebuchet MS"/>
                <w:b/>
                <w:lang w:val="en-GB"/>
              </w:rPr>
            </w:pPr>
          </w:p>
        </w:tc>
      </w:tr>
      <w:tr w:rsidR="0047160C" w14:paraId="4610A4BB" w14:textId="77777777" w:rsidTr="0047160C">
        <w:tc>
          <w:tcPr>
            <w:tcW w:w="2836" w:type="dxa"/>
          </w:tcPr>
          <w:p w14:paraId="72EACCFB" w14:textId="77777777" w:rsidR="0047160C" w:rsidRDefault="0047160C" w:rsidP="00066C1A">
            <w:pPr>
              <w:rPr>
                <w:rFonts w:ascii="Trebuchet MS" w:hAnsi="Trebuchet MS"/>
                <w:b/>
                <w:lang w:val="en-GB"/>
              </w:rPr>
            </w:pPr>
            <w:r>
              <w:rPr>
                <w:rFonts w:ascii="Trebuchet MS" w:hAnsi="Trebuchet MS"/>
                <w:b/>
                <w:lang w:val="en-GB"/>
              </w:rPr>
              <w:t>Project code</w:t>
            </w:r>
          </w:p>
        </w:tc>
        <w:tc>
          <w:tcPr>
            <w:tcW w:w="7513" w:type="dxa"/>
          </w:tcPr>
          <w:p w14:paraId="34C6B4BE" w14:textId="77777777" w:rsidR="0047160C" w:rsidRDefault="0047160C" w:rsidP="00066C1A">
            <w:pPr>
              <w:rPr>
                <w:rFonts w:ascii="Trebuchet MS" w:hAnsi="Trebuchet MS"/>
                <w:b/>
                <w:lang w:val="en-GB"/>
              </w:rPr>
            </w:pPr>
          </w:p>
        </w:tc>
      </w:tr>
      <w:tr w:rsidR="0047160C" w14:paraId="3960A4D9" w14:textId="77777777" w:rsidTr="0047160C">
        <w:tc>
          <w:tcPr>
            <w:tcW w:w="2836" w:type="dxa"/>
          </w:tcPr>
          <w:p w14:paraId="078C6D42" w14:textId="77777777" w:rsidR="0047160C" w:rsidRDefault="0047160C" w:rsidP="00066C1A">
            <w:pPr>
              <w:rPr>
                <w:rFonts w:ascii="Trebuchet MS" w:hAnsi="Trebuchet MS"/>
                <w:b/>
                <w:lang w:val="en-GB"/>
              </w:rPr>
            </w:pPr>
            <w:r>
              <w:rPr>
                <w:rFonts w:ascii="Trebuchet MS" w:hAnsi="Trebuchet MS"/>
                <w:b/>
                <w:lang w:val="en-GB"/>
              </w:rPr>
              <w:t>Project title</w:t>
            </w:r>
          </w:p>
        </w:tc>
        <w:tc>
          <w:tcPr>
            <w:tcW w:w="7513" w:type="dxa"/>
          </w:tcPr>
          <w:p w14:paraId="31482FDB" w14:textId="77777777" w:rsidR="0047160C" w:rsidRDefault="0047160C" w:rsidP="00066C1A">
            <w:pPr>
              <w:rPr>
                <w:rFonts w:ascii="Trebuchet MS" w:hAnsi="Trebuchet MS"/>
                <w:b/>
                <w:lang w:val="en-GB"/>
              </w:rPr>
            </w:pPr>
          </w:p>
        </w:tc>
      </w:tr>
      <w:tr w:rsidR="0047160C" w14:paraId="5B3BCE73" w14:textId="77777777" w:rsidTr="0047160C">
        <w:tc>
          <w:tcPr>
            <w:tcW w:w="2836" w:type="dxa"/>
          </w:tcPr>
          <w:p w14:paraId="4BA0ECD4" w14:textId="77777777" w:rsidR="0047160C" w:rsidRDefault="0047160C" w:rsidP="00066C1A">
            <w:pPr>
              <w:rPr>
                <w:rFonts w:ascii="Trebuchet MS" w:hAnsi="Trebuchet MS"/>
                <w:b/>
                <w:lang w:val="en-GB"/>
              </w:rPr>
            </w:pPr>
            <w:r>
              <w:rPr>
                <w:rFonts w:ascii="Trebuchet MS" w:hAnsi="Trebuchet MS"/>
                <w:b/>
                <w:lang w:val="en-GB"/>
              </w:rPr>
              <w:t>Project acronym</w:t>
            </w:r>
          </w:p>
        </w:tc>
        <w:tc>
          <w:tcPr>
            <w:tcW w:w="7513" w:type="dxa"/>
          </w:tcPr>
          <w:p w14:paraId="77AA4C3E" w14:textId="77777777" w:rsidR="0047160C" w:rsidRDefault="0047160C" w:rsidP="00066C1A">
            <w:pPr>
              <w:rPr>
                <w:rFonts w:ascii="Trebuchet MS" w:hAnsi="Trebuchet MS"/>
                <w:b/>
                <w:lang w:val="en-GB"/>
              </w:rPr>
            </w:pPr>
          </w:p>
        </w:tc>
      </w:tr>
      <w:tr w:rsidR="0047160C" w14:paraId="0F98F56E" w14:textId="77777777" w:rsidTr="0047160C">
        <w:tc>
          <w:tcPr>
            <w:tcW w:w="2836" w:type="dxa"/>
          </w:tcPr>
          <w:p w14:paraId="206BE939" w14:textId="77777777" w:rsidR="0047160C" w:rsidRDefault="0047160C" w:rsidP="00066C1A">
            <w:pPr>
              <w:rPr>
                <w:rFonts w:ascii="Trebuchet MS" w:hAnsi="Trebuchet MS"/>
                <w:b/>
                <w:lang w:val="en-GB"/>
              </w:rPr>
            </w:pPr>
            <w:r w:rsidRPr="00760225">
              <w:rPr>
                <w:rFonts w:ascii="Trebuchet MS" w:hAnsi="Trebuchet MS"/>
                <w:b/>
                <w:lang w:val="en-GB"/>
              </w:rPr>
              <w:t>Name of the Beneficiary</w:t>
            </w:r>
          </w:p>
        </w:tc>
        <w:tc>
          <w:tcPr>
            <w:tcW w:w="7513" w:type="dxa"/>
          </w:tcPr>
          <w:p w14:paraId="66DEE235" w14:textId="77777777" w:rsidR="0047160C" w:rsidRDefault="0047160C" w:rsidP="00066C1A">
            <w:pPr>
              <w:rPr>
                <w:rFonts w:ascii="Trebuchet MS" w:hAnsi="Trebuchet MS"/>
                <w:b/>
                <w:lang w:val="en-GB"/>
              </w:rPr>
            </w:pPr>
          </w:p>
        </w:tc>
      </w:tr>
      <w:tr w:rsidR="0047160C" w14:paraId="58E8C158" w14:textId="77777777" w:rsidTr="0047160C">
        <w:tc>
          <w:tcPr>
            <w:tcW w:w="2836" w:type="dxa"/>
          </w:tcPr>
          <w:p w14:paraId="7A0C3F32" w14:textId="77777777" w:rsidR="0047160C" w:rsidRDefault="0047160C" w:rsidP="00066C1A">
            <w:pPr>
              <w:rPr>
                <w:rFonts w:ascii="Trebuchet MS" w:hAnsi="Trebuchet MS"/>
                <w:b/>
                <w:lang w:val="en-GB"/>
              </w:rPr>
            </w:pPr>
            <w:r>
              <w:rPr>
                <w:rFonts w:ascii="Trebuchet MS" w:hAnsi="Trebuchet MS"/>
                <w:b/>
                <w:lang w:val="en-GB"/>
              </w:rPr>
              <w:t>Role of the Beneficiary</w:t>
            </w:r>
          </w:p>
        </w:tc>
        <w:tc>
          <w:tcPr>
            <w:tcW w:w="7513" w:type="dxa"/>
          </w:tcPr>
          <w:p w14:paraId="42E150E2" w14:textId="77777777" w:rsidR="0047160C" w:rsidRDefault="0047160C" w:rsidP="00066C1A">
            <w:pPr>
              <w:rPr>
                <w:rFonts w:ascii="Trebuchet MS" w:hAnsi="Trebuchet MS"/>
                <w:b/>
                <w:lang w:val="en-GB"/>
              </w:rPr>
            </w:pPr>
          </w:p>
        </w:tc>
      </w:tr>
      <w:tr w:rsidR="0047160C" w14:paraId="6454D989" w14:textId="77777777" w:rsidTr="0047160C">
        <w:tc>
          <w:tcPr>
            <w:tcW w:w="2836" w:type="dxa"/>
          </w:tcPr>
          <w:p w14:paraId="744E459A" w14:textId="77777777" w:rsidR="0047160C" w:rsidRDefault="0047160C" w:rsidP="00066C1A">
            <w:pPr>
              <w:rPr>
                <w:rFonts w:ascii="Trebuchet MS" w:hAnsi="Trebuchet MS"/>
                <w:b/>
                <w:lang w:val="en-GB"/>
              </w:rPr>
            </w:pPr>
          </w:p>
        </w:tc>
        <w:tc>
          <w:tcPr>
            <w:tcW w:w="7513" w:type="dxa"/>
          </w:tcPr>
          <w:p w14:paraId="79D10FB7" w14:textId="77777777" w:rsidR="0047160C" w:rsidRDefault="0047160C" w:rsidP="00066C1A">
            <w:pPr>
              <w:rPr>
                <w:rFonts w:ascii="Trebuchet MS" w:hAnsi="Trebuchet MS"/>
                <w:b/>
                <w:lang w:val="en-GB"/>
              </w:rPr>
            </w:pPr>
          </w:p>
        </w:tc>
      </w:tr>
      <w:tr w:rsidR="0047160C" w14:paraId="0BA80B49" w14:textId="77777777" w:rsidTr="0047160C">
        <w:tc>
          <w:tcPr>
            <w:tcW w:w="2836" w:type="dxa"/>
          </w:tcPr>
          <w:p w14:paraId="262A58ED" w14:textId="77777777" w:rsidR="0047160C" w:rsidRDefault="0047160C" w:rsidP="00066C1A">
            <w:pPr>
              <w:rPr>
                <w:rFonts w:ascii="Trebuchet MS" w:hAnsi="Trebuchet MS"/>
                <w:b/>
                <w:lang w:val="en-GB"/>
              </w:rPr>
            </w:pPr>
          </w:p>
        </w:tc>
        <w:tc>
          <w:tcPr>
            <w:tcW w:w="7513" w:type="dxa"/>
          </w:tcPr>
          <w:p w14:paraId="41A2551D" w14:textId="77777777" w:rsidR="0047160C" w:rsidRDefault="0047160C" w:rsidP="00066C1A">
            <w:pPr>
              <w:rPr>
                <w:rFonts w:ascii="Trebuchet MS" w:hAnsi="Trebuchet MS"/>
                <w:b/>
                <w:lang w:val="en-GB"/>
              </w:rPr>
            </w:pPr>
          </w:p>
        </w:tc>
      </w:tr>
    </w:tbl>
    <w:p w14:paraId="48C5A984" w14:textId="77777777" w:rsidR="0047160C" w:rsidRDefault="0047160C">
      <w:pPr>
        <w:spacing w:line="276" w:lineRule="auto"/>
        <w:rPr>
          <w:rFonts w:ascii="Trebuchet MS" w:hAnsi="Trebuchet MS"/>
          <w:b/>
          <w:lang w:val="en-GB"/>
        </w:rPr>
      </w:pPr>
    </w:p>
    <w:p w14:paraId="6204F70E" w14:textId="77777777" w:rsidR="00D05E38" w:rsidRPr="0047160C" w:rsidRDefault="00D05E38">
      <w:pPr>
        <w:spacing w:line="276" w:lineRule="auto"/>
        <w:rPr>
          <w:rFonts w:ascii="Trebuchet MS" w:hAnsi="Trebuchet MS"/>
          <w:lang w:val="en-GB"/>
        </w:rPr>
      </w:pPr>
      <w:r w:rsidRPr="00760225">
        <w:rPr>
          <w:rFonts w:ascii="Trebuchet MS" w:hAnsi="Trebuchet MS"/>
          <w:b/>
          <w:lang w:val="en-GB"/>
        </w:rPr>
        <w:t>The representative</w:t>
      </w:r>
      <w:r w:rsidR="0047160C">
        <w:rPr>
          <w:rFonts w:ascii="Trebuchet MS" w:hAnsi="Trebuchet MS"/>
          <w:b/>
          <w:lang w:val="en-GB"/>
        </w:rPr>
        <w:t>/s</w:t>
      </w:r>
      <w:r w:rsidRPr="00760225">
        <w:rPr>
          <w:rFonts w:ascii="Trebuchet MS" w:hAnsi="Trebuchet MS"/>
          <w:b/>
          <w:lang w:val="en-GB"/>
        </w:rPr>
        <w:t xml:space="preserve"> of the </w:t>
      </w:r>
      <w:r w:rsidR="00B93934" w:rsidRPr="00760225">
        <w:rPr>
          <w:rFonts w:ascii="Trebuchet MS" w:hAnsi="Trebuchet MS"/>
          <w:b/>
          <w:lang w:val="en-GB"/>
        </w:rPr>
        <w:t>Beneficiary</w:t>
      </w:r>
      <w:r w:rsidRPr="00760225">
        <w:rPr>
          <w:rFonts w:ascii="Trebuchet MS" w:hAnsi="Trebuchet MS"/>
          <w:b/>
          <w:lang w:val="en-GB"/>
        </w:rPr>
        <w:t>, present at the visit performance (first name, surname</w:t>
      </w:r>
      <w:proofErr w:type="gramStart"/>
      <w:r w:rsidRPr="00760225">
        <w:rPr>
          <w:rFonts w:ascii="Trebuchet MS" w:hAnsi="Trebuchet MS"/>
          <w:b/>
          <w:lang w:val="en-GB"/>
        </w:rPr>
        <w:t>) :</w:t>
      </w:r>
      <w:proofErr w:type="gramEnd"/>
      <w:r w:rsidRPr="00760225">
        <w:rPr>
          <w:rFonts w:ascii="Trebuchet MS" w:hAnsi="Trebuchet MS"/>
          <w:b/>
          <w:lang w:val="en-GB"/>
        </w:rPr>
        <w:t xml:space="preserve"> </w:t>
      </w:r>
      <w:r w:rsidRPr="0047160C">
        <w:rPr>
          <w:rFonts w:ascii="Trebuchet MS" w:hAnsi="Trebuchet MS"/>
          <w:lang w:val="en-GB"/>
        </w:rPr>
        <w:t>_____________________________________________________________</w:t>
      </w:r>
    </w:p>
    <w:p w14:paraId="7386C693" w14:textId="77777777" w:rsidR="00D05E38" w:rsidRPr="00760225" w:rsidRDefault="00D05E38">
      <w:pPr>
        <w:spacing w:line="276" w:lineRule="auto"/>
        <w:rPr>
          <w:rFonts w:ascii="Trebuchet MS" w:hAnsi="Trebuchet MS"/>
          <w:lang w:val="en-GB"/>
        </w:rPr>
      </w:pPr>
    </w:p>
    <w:p w14:paraId="147CE439" w14:textId="77777777" w:rsidR="00D05E38" w:rsidRPr="00760225" w:rsidRDefault="00D05E38">
      <w:pPr>
        <w:spacing w:line="276" w:lineRule="auto"/>
        <w:rPr>
          <w:rFonts w:ascii="Trebuchet MS" w:hAnsi="Trebuchet MS"/>
          <w:b/>
          <w:bCs/>
          <w:lang w:val="en-GB"/>
        </w:rPr>
      </w:pPr>
      <w:r w:rsidRPr="00760225">
        <w:rPr>
          <w:rFonts w:ascii="Trebuchet MS" w:hAnsi="Trebuchet MS"/>
          <w:b/>
          <w:bCs/>
          <w:lang w:val="en-GB"/>
        </w:rPr>
        <w:t>The first level controllers that perform the visit:</w:t>
      </w:r>
    </w:p>
    <w:p w14:paraId="164C2B10" w14:textId="77777777" w:rsidR="00D05E38" w:rsidRPr="00760225" w:rsidRDefault="002F49C9">
      <w:pPr>
        <w:spacing w:line="276" w:lineRule="auto"/>
        <w:rPr>
          <w:rFonts w:ascii="Trebuchet MS" w:hAnsi="Trebuchet MS"/>
          <w:lang w:val="en-GB"/>
        </w:rPr>
      </w:pPr>
      <w:r>
        <w:rPr>
          <w:rFonts w:ascii="Trebuchet MS" w:hAnsi="Trebuchet MS"/>
          <w:lang w:val="en-GB"/>
        </w:rPr>
        <w:t xml:space="preserve">Controller </w:t>
      </w:r>
      <w:r w:rsidR="00D05E38" w:rsidRPr="00760225">
        <w:rPr>
          <w:rFonts w:ascii="Trebuchet MS" w:hAnsi="Trebuchet MS"/>
          <w:lang w:val="en-GB"/>
        </w:rPr>
        <w:t>________________________________________</w:t>
      </w:r>
    </w:p>
    <w:p w14:paraId="031CBBD0" w14:textId="77777777" w:rsidR="00D05E38" w:rsidRPr="00760225" w:rsidRDefault="00D05E38">
      <w:pPr>
        <w:spacing w:line="276" w:lineRule="auto"/>
        <w:rPr>
          <w:rFonts w:ascii="Trebuchet MS" w:hAnsi="Trebuchet MS"/>
          <w:lang w:val="en-GB"/>
        </w:rPr>
      </w:pPr>
      <w:r w:rsidRPr="00760225">
        <w:rPr>
          <w:rFonts w:ascii="Trebuchet MS" w:hAnsi="Trebuchet MS"/>
          <w:lang w:val="en-GB"/>
        </w:rPr>
        <w:t>Controller ________________________________________</w:t>
      </w:r>
    </w:p>
    <w:p w14:paraId="005DDA7B" w14:textId="77777777" w:rsidR="00D05E38" w:rsidRPr="00760225" w:rsidRDefault="00D05E38">
      <w:pPr>
        <w:spacing w:line="276" w:lineRule="auto"/>
        <w:rPr>
          <w:rFonts w:ascii="Trebuchet MS" w:hAnsi="Trebuchet MS"/>
          <w:lang w:val="en-GB"/>
        </w:rPr>
      </w:pPr>
    </w:p>
    <w:p w14:paraId="2B9351D7" w14:textId="77777777" w:rsidR="00D05E38" w:rsidRPr="00760225" w:rsidRDefault="00D05E38">
      <w:pPr>
        <w:spacing w:line="276" w:lineRule="auto"/>
        <w:rPr>
          <w:rFonts w:ascii="Trebuchet MS" w:hAnsi="Trebuchet MS"/>
          <w:lang w:val="en-GB"/>
        </w:rPr>
      </w:pPr>
      <w:r w:rsidRPr="00760225">
        <w:rPr>
          <w:rFonts w:ascii="Trebuchet MS" w:hAnsi="Trebuchet MS"/>
          <w:b/>
          <w:lang w:val="en-GB"/>
        </w:rPr>
        <w:t>Type of visit:</w:t>
      </w:r>
    </w:p>
    <w:p w14:paraId="4DB77593" w14:textId="77777777" w:rsidR="00D05E38" w:rsidRPr="00760225" w:rsidRDefault="00D05E38">
      <w:pPr>
        <w:spacing w:line="276" w:lineRule="auto"/>
        <w:rPr>
          <w:rFonts w:ascii="Trebuchet MS" w:hAnsi="Trebuchet MS"/>
          <w:b/>
          <w:lang w:val="en-GB"/>
        </w:rPr>
      </w:pPr>
      <w:r w:rsidRPr="00760225">
        <w:rPr>
          <w:rFonts w:ascii="Trebuchet MS" w:hAnsi="Trebuchet MS"/>
          <w:lang w:val="en-GB"/>
        </w:rPr>
        <w:fldChar w:fldCharType="begin"/>
      </w:r>
      <w:r w:rsidRPr="00760225">
        <w:rPr>
          <w:rFonts w:ascii="Trebuchet MS" w:hAnsi="Trebuchet MS"/>
          <w:lang w:val="en-GB"/>
        </w:rPr>
        <w:instrText xml:space="preserve"> MACROBUTTON CheckIt </w:instrText>
      </w:r>
      <w:r w:rsidRPr="00760225">
        <w:rPr>
          <w:rFonts w:ascii="Trebuchet MS" w:hAnsi="Trebuchet MS"/>
          <w:lang w:val="en-GB"/>
        </w:rPr>
        <w:sym w:font="Wingdings" w:char="F0A8"/>
      </w:r>
      <w:r w:rsidRPr="00760225">
        <w:rPr>
          <w:rFonts w:ascii="Trebuchet MS" w:hAnsi="Trebuchet MS"/>
          <w:lang w:val="en-GB"/>
        </w:rPr>
        <w:fldChar w:fldCharType="end"/>
      </w:r>
      <w:r w:rsidRPr="00760225">
        <w:rPr>
          <w:rFonts w:ascii="Trebuchet MS" w:hAnsi="Trebuchet MS"/>
          <w:lang w:val="en-GB"/>
        </w:rPr>
        <w:t xml:space="preserve">  </w:t>
      </w:r>
      <w:r w:rsidRPr="00760225">
        <w:rPr>
          <w:rFonts w:ascii="Trebuchet MS" w:hAnsi="Trebuchet MS"/>
          <w:b/>
          <w:lang w:val="en-GB"/>
        </w:rPr>
        <w:t>Interim no. …</w:t>
      </w:r>
    </w:p>
    <w:p w14:paraId="12265522" w14:textId="77777777" w:rsidR="00D05E38" w:rsidRPr="00760225" w:rsidRDefault="00D05E38">
      <w:pPr>
        <w:spacing w:line="276" w:lineRule="auto"/>
        <w:ind w:left="340" w:hanging="340"/>
        <w:rPr>
          <w:rFonts w:ascii="Trebuchet MS" w:hAnsi="Trebuchet MS"/>
          <w:b/>
          <w:lang w:val="en-GB"/>
        </w:rPr>
      </w:pPr>
      <w:r w:rsidRPr="00760225">
        <w:rPr>
          <w:rFonts w:ascii="Trebuchet MS" w:hAnsi="Trebuchet MS"/>
          <w:lang w:val="en-GB"/>
        </w:rPr>
        <w:fldChar w:fldCharType="begin"/>
      </w:r>
      <w:r w:rsidRPr="00760225">
        <w:rPr>
          <w:rFonts w:ascii="Trebuchet MS" w:hAnsi="Trebuchet MS"/>
          <w:lang w:val="en-GB"/>
        </w:rPr>
        <w:instrText xml:space="preserve"> MACROBUTTON CheckIt </w:instrText>
      </w:r>
      <w:r w:rsidRPr="00760225">
        <w:rPr>
          <w:rFonts w:ascii="Trebuchet MS" w:hAnsi="Trebuchet MS"/>
          <w:lang w:val="en-GB"/>
        </w:rPr>
        <w:sym w:font="Wingdings" w:char="F0A8"/>
      </w:r>
      <w:r w:rsidRPr="00760225">
        <w:rPr>
          <w:rFonts w:ascii="Trebuchet MS" w:hAnsi="Trebuchet MS"/>
          <w:lang w:val="en-GB"/>
        </w:rPr>
        <w:fldChar w:fldCharType="end"/>
      </w:r>
      <w:r w:rsidRPr="00760225">
        <w:rPr>
          <w:rFonts w:ascii="Trebuchet MS" w:hAnsi="Trebuchet MS"/>
          <w:lang w:val="en-GB"/>
        </w:rPr>
        <w:t xml:space="preserve">  </w:t>
      </w:r>
      <w:r w:rsidRPr="00760225">
        <w:rPr>
          <w:rFonts w:ascii="Trebuchet MS" w:hAnsi="Trebuchet MS"/>
          <w:b/>
          <w:lang w:val="en-GB"/>
        </w:rPr>
        <w:t xml:space="preserve">Special    </w:t>
      </w:r>
    </w:p>
    <w:p w14:paraId="639CACD3" w14:textId="77777777" w:rsidR="00D05E38" w:rsidRPr="00760225" w:rsidRDefault="00D05E38" w:rsidP="00F644CF">
      <w:pPr>
        <w:spacing w:line="276" w:lineRule="auto"/>
        <w:ind w:left="340" w:hanging="340"/>
        <w:rPr>
          <w:rFonts w:ascii="Trebuchet MS" w:hAnsi="Trebuchet MS"/>
          <w:b/>
          <w:lang w:val="en-GB"/>
        </w:rPr>
      </w:pPr>
      <w:r w:rsidRPr="00760225">
        <w:rPr>
          <w:rFonts w:ascii="Trebuchet MS" w:hAnsi="Trebuchet MS"/>
          <w:lang w:val="en-GB"/>
        </w:rPr>
        <w:fldChar w:fldCharType="begin"/>
      </w:r>
      <w:r w:rsidRPr="00760225">
        <w:rPr>
          <w:rFonts w:ascii="Trebuchet MS" w:hAnsi="Trebuchet MS"/>
          <w:lang w:val="en-GB"/>
        </w:rPr>
        <w:instrText xml:space="preserve"> MACROBUTTON CheckIt </w:instrText>
      </w:r>
      <w:r w:rsidRPr="00760225">
        <w:rPr>
          <w:rFonts w:ascii="Trebuchet MS" w:hAnsi="Trebuchet MS"/>
          <w:lang w:val="en-GB"/>
        </w:rPr>
        <w:sym w:font="Wingdings" w:char="F0A8"/>
      </w:r>
      <w:r w:rsidRPr="00760225">
        <w:rPr>
          <w:rFonts w:ascii="Trebuchet MS" w:hAnsi="Trebuchet MS"/>
          <w:lang w:val="en-GB"/>
        </w:rPr>
        <w:fldChar w:fldCharType="end"/>
      </w:r>
      <w:r w:rsidRPr="00760225">
        <w:rPr>
          <w:rFonts w:ascii="Trebuchet MS" w:hAnsi="Trebuchet MS"/>
          <w:lang w:val="en-GB"/>
        </w:rPr>
        <w:t xml:space="preserve">  </w:t>
      </w:r>
      <w:r w:rsidR="00F644CF" w:rsidRPr="00760225">
        <w:rPr>
          <w:rFonts w:ascii="Trebuchet MS" w:hAnsi="Trebuchet MS"/>
          <w:b/>
          <w:lang w:val="en-GB"/>
        </w:rPr>
        <w:t>Final</w:t>
      </w:r>
    </w:p>
    <w:p w14:paraId="0C9F12B1" w14:textId="77777777" w:rsidR="00D05E38" w:rsidRPr="00760225" w:rsidRDefault="00D05E38">
      <w:pPr>
        <w:spacing w:line="276" w:lineRule="auto"/>
        <w:ind w:left="340" w:hanging="340"/>
        <w:rPr>
          <w:rFonts w:ascii="Trebuchet MS" w:hAnsi="Trebuchet MS"/>
          <w:b/>
          <w:lang w:val="en-GB"/>
        </w:rPr>
      </w:pPr>
    </w:p>
    <w:p w14:paraId="4D9CC354" w14:textId="77777777" w:rsidR="00D05E38" w:rsidRPr="00760225" w:rsidRDefault="00D05E38">
      <w:pPr>
        <w:pStyle w:val="section1"/>
        <w:pBdr>
          <w:bottom w:val="single" w:sz="4" w:space="0" w:color="auto"/>
        </w:pBdr>
        <w:spacing w:line="276" w:lineRule="auto"/>
        <w:rPr>
          <w:rFonts w:ascii="Trebuchet MS" w:hAnsi="Trebuchet MS"/>
          <w:sz w:val="24"/>
          <w:szCs w:val="24"/>
          <w:lang w:val="en-GB"/>
        </w:rPr>
      </w:pPr>
      <w:r w:rsidRPr="00760225">
        <w:rPr>
          <w:rFonts w:ascii="Trebuchet MS" w:hAnsi="Trebuchet MS"/>
          <w:sz w:val="24"/>
          <w:szCs w:val="24"/>
          <w:lang w:val="en-GB"/>
        </w:rPr>
        <w:t xml:space="preserve">SECTION 2 </w:t>
      </w:r>
    </w:p>
    <w:p w14:paraId="11FE3BBE" w14:textId="77777777" w:rsidR="00D05E38" w:rsidRPr="00760225" w:rsidRDefault="00D05E38">
      <w:pPr>
        <w:spacing w:line="276" w:lineRule="auto"/>
        <w:rPr>
          <w:rFonts w:ascii="Trebuchet MS" w:hAnsi="Trebuchet MS"/>
          <w:lang w:val="en-GB"/>
        </w:rPr>
      </w:pPr>
    </w:p>
    <w:tbl>
      <w:tblPr>
        <w:tblW w:w="0" w:type="auto"/>
        <w:tblLayout w:type="fixed"/>
        <w:tblLook w:val="0000" w:firstRow="0" w:lastRow="0" w:firstColumn="0" w:lastColumn="0" w:noHBand="0" w:noVBand="0"/>
      </w:tblPr>
      <w:tblGrid>
        <w:gridCol w:w="9287"/>
      </w:tblGrid>
      <w:tr w:rsidR="00D05E38" w:rsidRPr="00760225" w14:paraId="706BA545" w14:textId="77777777">
        <w:tc>
          <w:tcPr>
            <w:tcW w:w="9287" w:type="dxa"/>
          </w:tcPr>
          <w:p w14:paraId="6146B3C6" w14:textId="77777777" w:rsidR="00D05E38" w:rsidRPr="00760225" w:rsidRDefault="007D635D">
            <w:pPr>
              <w:spacing w:line="276" w:lineRule="auto"/>
              <w:rPr>
                <w:rFonts w:ascii="Trebuchet MS" w:hAnsi="Trebuchet MS"/>
                <w:b/>
                <w:lang w:val="en-GB"/>
              </w:rPr>
            </w:pPr>
            <w:r w:rsidRPr="00760225">
              <w:rPr>
                <w:rFonts w:ascii="Trebuchet MS" w:hAnsi="Trebuchet MS"/>
                <w:b/>
                <w:lang w:val="en-GB"/>
              </w:rPr>
              <w:t>Commencement</w:t>
            </w:r>
            <w:r>
              <w:rPr>
                <w:rFonts w:ascii="Trebuchet MS" w:hAnsi="Trebuchet MS"/>
                <w:b/>
                <w:lang w:val="en-GB"/>
              </w:rPr>
              <w:t xml:space="preserve"> date</w:t>
            </w:r>
            <w:r w:rsidRPr="00760225">
              <w:rPr>
                <w:rFonts w:ascii="Trebuchet MS" w:hAnsi="Trebuchet MS"/>
                <w:b/>
                <w:lang w:val="en-GB"/>
              </w:rPr>
              <w:t xml:space="preserve"> </w:t>
            </w:r>
            <w:r w:rsidR="00D05E38" w:rsidRPr="00760225">
              <w:rPr>
                <w:rFonts w:ascii="Trebuchet MS" w:hAnsi="Trebuchet MS"/>
                <w:b/>
                <w:lang w:val="en-GB"/>
              </w:rPr>
              <w:t xml:space="preserve">(according to the </w:t>
            </w:r>
            <w:r>
              <w:rPr>
                <w:rFonts w:ascii="Trebuchet MS" w:hAnsi="Trebuchet MS"/>
                <w:b/>
                <w:lang w:val="en-GB"/>
              </w:rPr>
              <w:t xml:space="preserve">subsidy </w:t>
            </w:r>
            <w:r w:rsidR="00D05E38" w:rsidRPr="00760225">
              <w:rPr>
                <w:rFonts w:ascii="Trebuchet MS" w:hAnsi="Trebuchet MS"/>
                <w:b/>
                <w:lang w:val="en-GB"/>
              </w:rPr>
              <w:t>contract)</w:t>
            </w:r>
            <w:r w:rsidR="00B93934" w:rsidRPr="00760225">
              <w:rPr>
                <w:rFonts w:ascii="Trebuchet MS" w:hAnsi="Trebuchet MS"/>
                <w:b/>
                <w:lang w:val="en-GB"/>
              </w:rPr>
              <w:t xml:space="preserve"> </w:t>
            </w:r>
            <w:r w:rsidR="00D05E38" w:rsidRPr="002F49C9">
              <w:rPr>
                <w:rFonts w:ascii="Trebuchet MS" w:hAnsi="Trebuchet MS"/>
                <w:lang w:val="en-GB"/>
              </w:rPr>
              <w:t>____________________________</w:t>
            </w:r>
          </w:p>
        </w:tc>
      </w:tr>
      <w:tr w:rsidR="00D05E38" w:rsidRPr="00760225" w14:paraId="3D1FC6DF" w14:textId="77777777">
        <w:tc>
          <w:tcPr>
            <w:tcW w:w="9287" w:type="dxa"/>
          </w:tcPr>
          <w:p w14:paraId="6CB028F2" w14:textId="77777777" w:rsidR="00D05E38" w:rsidRPr="00760225" w:rsidRDefault="00D05E38">
            <w:pPr>
              <w:spacing w:line="276" w:lineRule="auto"/>
              <w:rPr>
                <w:rFonts w:ascii="Trebuchet MS" w:hAnsi="Trebuchet MS"/>
                <w:b/>
                <w:lang w:val="en-GB"/>
              </w:rPr>
            </w:pPr>
          </w:p>
        </w:tc>
      </w:tr>
      <w:tr w:rsidR="00D05E38" w:rsidRPr="00760225" w14:paraId="06A1E1F5" w14:textId="77777777">
        <w:tc>
          <w:tcPr>
            <w:tcW w:w="9287" w:type="dxa"/>
          </w:tcPr>
          <w:p w14:paraId="071D35B4" w14:textId="77777777" w:rsidR="00D05E38" w:rsidRPr="00760225" w:rsidRDefault="007D635D">
            <w:pPr>
              <w:spacing w:line="276" w:lineRule="auto"/>
              <w:rPr>
                <w:rFonts w:ascii="Trebuchet MS" w:hAnsi="Trebuchet MS"/>
                <w:b/>
                <w:lang w:val="en-GB"/>
              </w:rPr>
            </w:pPr>
            <w:r w:rsidRPr="00760225">
              <w:rPr>
                <w:rFonts w:ascii="Trebuchet MS" w:hAnsi="Trebuchet MS"/>
                <w:b/>
                <w:lang w:val="en-GB"/>
              </w:rPr>
              <w:t>Completion</w:t>
            </w:r>
            <w:r>
              <w:rPr>
                <w:rFonts w:ascii="Trebuchet MS" w:hAnsi="Trebuchet MS"/>
                <w:b/>
                <w:lang w:val="en-GB"/>
              </w:rPr>
              <w:t xml:space="preserve"> date</w:t>
            </w:r>
            <w:r w:rsidRPr="00760225">
              <w:rPr>
                <w:rFonts w:ascii="Trebuchet MS" w:hAnsi="Trebuchet MS"/>
                <w:b/>
                <w:lang w:val="en-GB"/>
              </w:rPr>
              <w:t xml:space="preserve"> </w:t>
            </w:r>
            <w:r w:rsidR="00AC5E88" w:rsidRPr="00760225">
              <w:rPr>
                <w:rFonts w:ascii="Trebuchet MS" w:hAnsi="Trebuchet MS"/>
                <w:b/>
                <w:lang w:val="en-GB"/>
              </w:rPr>
              <w:t xml:space="preserve">(according to the </w:t>
            </w:r>
            <w:r>
              <w:rPr>
                <w:rFonts w:ascii="Trebuchet MS" w:hAnsi="Trebuchet MS"/>
                <w:b/>
                <w:lang w:val="en-GB"/>
              </w:rPr>
              <w:t xml:space="preserve">subsidy </w:t>
            </w:r>
            <w:r w:rsidR="00D05E38" w:rsidRPr="00760225">
              <w:rPr>
                <w:rFonts w:ascii="Trebuchet MS" w:hAnsi="Trebuchet MS"/>
                <w:b/>
                <w:lang w:val="en-GB"/>
              </w:rPr>
              <w:t>contract)</w:t>
            </w:r>
            <w:r w:rsidR="00B93934" w:rsidRPr="00760225">
              <w:rPr>
                <w:rFonts w:ascii="Trebuchet MS" w:hAnsi="Trebuchet MS"/>
                <w:b/>
                <w:lang w:val="en-GB"/>
              </w:rPr>
              <w:t xml:space="preserve"> </w:t>
            </w:r>
            <w:r w:rsidR="00D05E38" w:rsidRPr="002F49C9">
              <w:rPr>
                <w:rFonts w:ascii="Trebuchet MS" w:hAnsi="Trebuchet MS"/>
                <w:lang w:val="en-GB"/>
              </w:rPr>
              <w:t>___________________________</w:t>
            </w:r>
          </w:p>
        </w:tc>
      </w:tr>
      <w:tr w:rsidR="00D05E38" w:rsidRPr="00760225" w14:paraId="687B7190" w14:textId="77777777">
        <w:tc>
          <w:tcPr>
            <w:tcW w:w="9287" w:type="dxa"/>
          </w:tcPr>
          <w:p w14:paraId="0B6623E3" w14:textId="77777777" w:rsidR="00D05E38" w:rsidRPr="00760225" w:rsidRDefault="00D05E38">
            <w:pPr>
              <w:spacing w:line="276" w:lineRule="auto"/>
              <w:rPr>
                <w:rFonts w:ascii="Trebuchet MS" w:hAnsi="Trebuchet MS"/>
                <w:b/>
                <w:lang w:val="en-GB"/>
              </w:rPr>
            </w:pPr>
          </w:p>
        </w:tc>
      </w:tr>
      <w:tr w:rsidR="00D05E38" w:rsidRPr="00760225" w14:paraId="7F54A567" w14:textId="77777777">
        <w:tc>
          <w:tcPr>
            <w:tcW w:w="9287" w:type="dxa"/>
          </w:tcPr>
          <w:p w14:paraId="62C080B2" w14:textId="77777777" w:rsidR="00D05E38" w:rsidRPr="00760225" w:rsidRDefault="00D05E38">
            <w:pPr>
              <w:spacing w:line="276" w:lineRule="auto"/>
              <w:rPr>
                <w:rFonts w:ascii="Trebuchet MS" w:hAnsi="Trebuchet MS"/>
                <w:b/>
                <w:lang w:val="en-GB"/>
              </w:rPr>
            </w:pPr>
            <w:r w:rsidRPr="00760225">
              <w:rPr>
                <w:rFonts w:ascii="Trebuchet MS" w:hAnsi="Trebuchet MS"/>
                <w:b/>
                <w:lang w:val="en-GB"/>
              </w:rPr>
              <w:t xml:space="preserve">Date of financial closing (according to the </w:t>
            </w:r>
            <w:r w:rsidR="007D635D">
              <w:rPr>
                <w:rFonts w:ascii="Trebuchet MS" w:hAnsi="Trebuchet MS"/>
                <w:b/>
                <w:lang w:val="en-GB"/>
              </w:rPr>
              <w:t xml:space="preserve">subsidy </w:t>
            </w:r>
            <w:r w:rsidRPr="00760225">
              <w:rPr>
                <w:rFonts w:ascii="Trebuchet MS" w:hAnsi="Trebuchet MS"/>
                <w:b/>
                <w:lang w:val="en-GB"/>
              </w:rPr>
              <w:t xml:space="preserve">contract) </w:t>
            </w:r>
            <w:r w:rsidRPr="002F49C9">
              <w:rPr>
                <w:rFonts w:ascii="Trebuchet MS" w:hAnsi="Trebuchet MS"/>
                <w:lang w:val="en-GB"/>
              </w:rPr>
              <w:t>________________________________</w:t>
            </w:r>
          </w:p>
          <w:p w14:paraId="0E160F46" w14:textId="77777777" w:rsidR="00D05E38" w:rsidRPr="00760225" w:rsidRDefault="00D05E38">
            <w:pPr>
              <w:spacing w:line="276" w:lineRule="auto"/>
              <w:rPr>
                <w:rFonts w:ascii="Trebuchet MS" w:hAnsi="Trebuchet MS"/>
                <w:b/>
                <w:lang w:val="en-GB"/>
              </w:rPr>
            </w:pPr>
          </w:p>
        </w:tc>
      </w:tr>
      <w:tr w:rsidR="00D05E38" w:rsidRPr="00760225" w14:paraId="3BE3CBFE" w14:textId="77777777">
        <w:tc>
          <w:tcPr>
            <w:tcW w:w="9287" w:type="dxa"/>
          </w:tcPr>
          <w:p w14:paraId="6D5A4A5D" w14:textId="77777777" w:rsidR="00D05E38" w:rsidRPr="00760225" w:rsidRDefault="00D05E38">
            <w:pPr>
              <w:spacing w:line="276" w:lineRule="auto"/>
              <w:rPr>
                <w:rFonts w:ascii="Trebuchet MS" w:hAnsi="Trebuchet MS"/>
                <w:b/>
                <w:lang w:val="en-GB"/>
              </w:rPr>
            </w:pPr>
            <w:r w:rsidRPr="00760225">
              <w:rPr>
                <w:rFonts w:ascii="Trebuchet MS" w:hAnsi="Trebuchet MS"/>
                <w:b/>
                <w:lang w:val="en-GB"/>
              </w:rPr>
              <w:lastRenderedPageBreak/>
              <w:t xml:space="preserve">Total cost of project (EUR): total cost / </w:t>
            </w:r>
            <w:r w:rsidRPr="00760225">
              <w:rPr>
                <w:rFonts w:ascii="Trebuchet MS" w:hAnsi="Trebuchet MS"/>
                <w:b/>
                <w:i/>
                <w:lang w:val="en-GB"/>
              </w:rPr>
              <w:t>ERDF</w:t>
            </w:r>
            <w:r w:rsidRPr="00760225">
              <w:rPr>
                <w:rFonts w:ascii="Trebuchet MS" w:hAnsi="Trebuchet MS"/>
                <w:b/>
                <w:iCs/>
                <w:lang w:val="en-GB"/>
              </w:rPr>
              <w:t xml:space="preserve">/ </w:t>
            </w:r>
            <w:r w:rsidRPr="00760225">
              <w:rPr>
                <w:rFonts w:ascii="Trebuchet MS" w:hAnsi="Trebuchet MS"/>
                <w:b/>
                <w:i/>
                <w:lang w:val="en-GB"/>
              </w:rPr>
              <w:t>State budget</w:t>
            </w:r>
            <w:r w:rsidRPr="00760225">
              <w:rPr>
                <w:rFonts w:ascii="Trebuchet MS" w:hAnsi="Trebuchet MS"/>
                <w:b/>
                <w:iCs/>
                <w:lang w:val="en-GB"/>
              </w:rPr>
              <w:t xml:space="preserve">/ </w:t>
            </w:r>
            <w:r w:rsidRPr="00760225">
              <w:rPr>
                <w:rFonts w:ascii="Trebuchet MS" w:hAnsi="Trebuchet MS"/>
                <w:b/>
                <w:i/>
                <w:lang w:val="en-GB"/>
              </w:rPr>
              <w:t>Own contribution</w:t>
            </w:r>
            <w:r w:rsidRPr="00760225">
              <w:rPr>
                <w:rFonts w:ascii="Trebuchet MS" w:hAnsi="Trebuchet MS"/>
                <w:b/>
                <w:lang w:val="en-GB"/>
              </w:rPr>
              <w:t xml:space="preserve"> </w:t>
            </w:r>
            <w:r w:rsidRPr="002F49C9">
              <w:rPr>
                <w:rFonts w:ascii="Trebuchet MS" w:hAnsi="Trebuchet MS"/>
                <w:lang w:val="en-GB"/>
              </w:rPr>
              <w:t>_____</w:t>
            </w:r>
            <w:r w:rsidR="00B93934" w:rsidRPr="002F49C9">
              <w:rPr>
                <w:rFonts w:ascii="Trebuchet MS" w:hAnsi="Trebuchet MS"/>
                <w:lang w:val="en-GB"/>
              </w:rPr>
              <w:t>_____</w:t>
            </w:r>
            <w:r w:rsidRPr="002F49C9">
              <w:rPr>
                <w:rFonts w:ascii="Trebuchet MS" w:hAnsi="Trebuchet MS"/>
                <w:lang w:val="en-GB"/>
              </w:rPr>
              <w:t>_______/_________________/_______________/___________</w:t>
            </w:r>
          </w:p>
        </w:tc>
      </w:tr>
      <w:tr w:rsidR="006B02D5" w:rsidRPr="00760225" w14:paraId="3480FE23" w14:textId="77777777" w:rsidTr="00461B2A">
        <w:tc>
          <w:tcPr>
            <w:tcW w:w="9287" w:type="dxa"/>
          </w:tcPr>
          <w:p w14:paraId="2D15B301" w14:textId="77777777" w:rsidR="006B02D5" w:rsidRPr="00760225" w:rsidRDefault="006B02D5" w:rsidP="00461B2A">
            <w:pPr>
              <w:spacing w:line="276" w:lineRule="auto"/>
              <w:rPr>
                <w:rFonts w:ascii="Trebuchet MS" w:hAnsi="Trebuchet MS"/>
                <w:b/>
                <w:lang w:val="en-GB"/>
              </w:rPr>
            </w:pPr>
            <w:r w:rsidRPr="00760225">
              <w:rPr>
                <w:rFonts w:ascii="Trebuchet MS" w:hAnsi="Trebuchet MS"/>
                <w:b/>
                <w:lang w:val="en-GB"/>
              </w:rPr>
              <w:t>Total cost of project</w:t>
            </w:r>
            <w:r>
              <w:rPr>
                <w:rFonts w:ascii="Trebuchet MS" w:hAnsi="Trebuchet MS"/>
                <w:b/>
                <w:lang w:val="en-GB"/>
              </w:rPr>
              <w:t xml:space="preserve"> partner budget</w:t>
            </w:r>
            <w:r w:rsidRPr="00760225">
              <w:rPr>
                <w:rFonts w:ascii="Trebuchet MS" w:hAnsi="Trebuchet MS"/>
                <w:b/>
                <w:lang w:val="en-GB"/>
              </w:rPr>
              <w:t xml:space="preserve"> (EUR): total cost / </w:t>
            </w:r>
            <w:r w:rsidRPr="00760225">
              <w:rPr>
                <w:rFonts w:ascii="Trebuchet MS" w:hAnsi="Trebuchet MS"/>
                <w:b/>
                <w:i/>
                <w:lang w:val="en-GB"/>
              </w:rPr>
              <w:t>ERDF</w:t>
            </w:r>
            <w:r w:rsidRPr="00760225">
              <w:rPr>
                <w:rFonts w:ascii="Trebuchet MS" w:hAnsi="Trebuchet MS"/>
                <w:b/>
                <w:iCs/>
                <w:lang w:val="en-GB"/>
              </w:rPr>
              <w:t xml:space="preserve">/ </w:t>
            </w:r>
            <w:r w:rsidRPr="00760225">
              <w:rPr>
                <w:rFonts w:ascii="Trebuchet MS" w:hAnsi="Trebuchet MS"/>
                <w:b/>
                <w:i/>
                <w:lang w:val="en-GB"/>
              </w:rPr>
              <w:t>State budget</w:t>
            </w:r>
            <w:r w:rsidRPr="00760225">
              <w:rPr>
                <w:rFonts w:ascii="Trebuchet MS" w:hAnsi="Trebuchet MS"/>
                <w:b/>
                <w:iCs/>
                <w:lang w:val="en-GB"/>
              </w:rPr>
              <w:t xml:space="preserve">/ </w:t>
            </w:r>
            <w:r w:rsidRPr="00760225">
              <w:rPr>
                <w:rFonts w:ascii="Trebuchet MS" w:hAnsi="Trebuchet MS"/>
                <w:b/>
                <w:i/>
                <w:lang w:val="en-GB"/>
              </w:rPr>
              <w:t>Own contribution</w:t>
            </w:r>
            <w:r w:rsidRPr="00760225">
              <w:rPr>
                <w:rFonts w:ascii="Trebuchet MS" w:hAnsi="Trebuchet MS"/>
                <w:b/>
                <w:lang w:val="en-GB"/>
              </w:rPr>
              <w:t xml:space="preserve"> </w:t>
            </w:r>
            <w:r w:rsidRPr="002F49C9">
              <w:rPr>
                <w:rFonts w:ascii="Trebuchet MS" w:hAnsi="Trebuchet MS"/>
                <w:lang w:val="en-GB"/>
              </w:rPr>
              <w:t>_________________/_________________/_______________/___________</w:t>
            </w:r>
          </w:p>
        </w:tc>
      </w:tr>
      <w:tr w:rsidR="006B02D5" w:rsidRPr="00760225" w14:paraId="15F88BEF" w14:textId="77777777">
        <w:tc>
          <w:tcPr>
            <w:tcW w:w="9287" w:type="dxa"/>
          </w:tcPr>
          <w:p w14:paraId="53A25736" w14:textId="77777777" w:rsidR="006B02D5" w:rsidRPr="00760225" w:rsidRDefault="006B02D5">
            <w:pPr>
              <w:spacing w:line="276" w:lineRule="auto"/>
              <w:rPr>
                <w:rFonts w:ascii="Trebuchet MS" w:hAnsi="Trebuchet MS"/>
                <w:b/>
                <w:lang w:val="en-GB"/>
              </w:rPr>
            </w:pPr>
          </w:p>
        </w:tc>
      </w:tr>
    </w:tbl>
    <w:p w14:paraId="7B1D1714" w14:textId="77777777" w:rsidR="00D05E38" w:rsidRPr="00760225" w:rsidRDefault="00D05E38">
      <w:pPr>
        <w:spacing w:line="276" w:lineRule="auto"/>
        <w:rPr>
          <w:rFonts w:ascii="Trebuchet MS" w:hAnsi="Trebuchet MS"/>
          <w:lang w:val="en-GB"/>
        </w:rPr>
      </w:pPr>
    </w:p>
    <w:p w14:paraId="260B5081" w14:textId="77777777" w:rsidR="00D05E38" w:rsidRPr="00760225" w:rsidRDefault="00D05E38">
      <w:pPr>
        <w:pStyle w:val="section1"/>
        <w:spacing w:line="276" w:lineRule="auto"/>
        <w:rPr>
          <w:rFonts w:ascii="Trebuchet MS" w:hAnsi="Trebuchet MS"/>
          <w:sz w:val="24"/>
          <w:szCs w:val="24"/>
          <w:lang w:val="en-GB"/>
        </w:rPr>
      </w:pPr>
      <w:r w:rsidRPr="00760225">
        <w:rPr>
          <w:rFonts w:ascii="Trebuchet MS" w:hAnsi="Trebuchet MS"/>
          <w:sz w:val="24"/>
          <w:szCs w:val="24"/>
          <w:lang w:val="en-GB"/>
        </w:rPr>
        <w:t>SECTION 3</w:t>
      </w:r>
    </w:p>
    <w:p w14:paraId="1B1C309E" w14:textId="77777777" w:rsidR="00D05E38" w:rsidRPr="00760225" w:rsidRDefault="00D05E38">
      <w:pPr>
        <w:spacing w:line="276" w:lineRule="auto"/>
        <w:rPr>
          <w:rFonts w:ascii="Trebuchet MS" w:hAnsi="Trebuchet MS"/>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800"/>
        <w:gridCol w:w="1440"/>
        <w:gridCol w:w="1620"/>
        <w:gridCol w:w="1440"/>
        <w:gridCol w:w="1620"/>
      </w:tblGrid>
      <w:tr w:rsidR="00D05E38" w:rsidRPr="00760225" w14:paraId="49E2E8C2" w14:textId="77777777">
        <w:tc>
          <w:tcPr>
            <w:tcW w:w="9288" w:type="dxa"/>
            <w:gridSpan w:val="6"/>
          </w:tcPr>
          <w:p w14:paraId="2381E961" w14:textId="77777777" w:rsidR="00D05E38" w:rsidRPr="00760225" w:rsidRDefault="00D05E38">
            <w:pPr>
              <w:pBdr>
                <w:top w:val="single" w:sz="4" w:space="1" w:color="auto"/>
                <w:left w:val="single" w:sz="4" w:space="4" w:color="auto"/>
                <w:bottom w:val="single" w:sz="4" w:space="1" w:color="auto"/>
                <w:right w:val="single" w:sz="4" w:space="4" w:color="auto"/>
              </w:pBdr>
              <w:spacing w:line="276" w:lineRule="auto"/>
              <w:rPr>
                <w:rFonts w:ascii="Trebuchet MS" w:hAnsi="Trebuchet MS"/>
                <w:b/>
                <w:lang w:val="en-GB"/>
              </w:rPr>
            </w:pPr>
            <w:r w:rsidRPr="00760225">
              <w:rPr>
                <w:rFonts w:ascii="Trebuchet MS" w:hAnsi="Trebuchet MS"/>
                <w:b/>
                <w:lang w:val="en-GB"/>
              </w:rPr>
              <w:t>Eligible expenditures approved</w:t>
            </w:r>
          </w:p>
        </w:tc>
      </w:tr>
      <w:tr w:rsidR="00D05E38" w:rsidRPr="00760225" w14:paraId="2775A931" w14:textId="77777777" w:rsidTr="00F45408">
        <w:tc>
          <w:tcPr>
            <w:tcW w:w="1368" w:type="dxa"/>
          </w:tcPr>
          <w:p w14:paraId="21082EFF" w14:textId="77777777" w:rsidR="00D05E38" w:rsidRPr="00760225" w:rsidRDefault="00D05E38" w:rsidP="00066C1A">
            <w:pPr>
              <w:jc w:val="center"/>
              <w:rPr>
                <w:rFonts w:ascii="Trebuchet MS" w:hAnsi="Trebuchet MS"/>
                <w:iCs/>
                <w:lang w:val="en-GB"/>
              </w:rPr>
            </w:pPr>
            <w:r w:rsidRPr="00760225">
              <w:rPr>
                <w:rFonts w:ascii="Trebuchet MS" w:hAnsi="Trebuchet MS"/>
                <w:iCs/>
                <w:lang w:val="en-GB"/>
              </w:rPr>
              <w:t>Reimbursement claim</w:t>
            </w:r>
            <w:r w:rsidR="006B02D5">
              <w:rPr>
                <w:rFonts w:ascii="Trebuchet MS" w:hAnsi="Trebuchet MS"/>
                <w:iCs/>
                <w:lang w:val="en-GB"/>
              </w:rPr>
              <w:t>s</w:t>
            </w:r>
            <w:r w:rsidRPr="00760225">
              <w:rPr>
                <w:rFonts w:ascii="Trebuchet MS" w:hAnsi="Trebuchet MS"/>
                <w:iCs/>
                <w:lang w:val="en-GB"/>
              </w:rPr>
              <w:t xml:space="preserve"> </w:t>
            </w:r>
          </w:p>
        </w:tc>
        <w:tc>
          <w:tcPr>
            <w:tcW w:w="1800" w:type="dxa"/>
          </w:tcPr>
          <w:p w14:paraId="51FFC247" w14:textId="77777777" w:rsidR="00D05E38" w:rsidRPr="00760225" w:rsidRDefault="00D05E38" w:rsidP="00066C1A">
            <w:pPr>
              <w:jc w:val="center"/>
              <w:rPr>
                <w:rFonts w:ascii="Trebuchet MS" w:hAnsi="Trebuchet MS"/>
                <w:iCs/>
                <w:lang w:val="en-GB"/>
              </w:rPr>
            </w:pPr>
            <w:r w:rsidRPr="00760225">
              <w:rPr>
                <w:rFonts w:ascii="Trebuchet MS" w:hAnsi="Trebuchet MS"/>
                <w:iCs/>
                <w:lang w:val="en-GB"/>
              </w:rPr>
              <w:t>Request</w:t>
            </w:r>
            <w:r w:rsidR="006B02D5">
              <w:rPr>
                <w:rFonts w:ascii="Trebuchet MS" w:hAnsi="Trebuchet MS"/>
                <w:iCs/>
                <w:lang w:val="en-GB"/>
              </w:rPr>
              <w:t>ed</w:t>
            </w:r>
            <w:r w:rsidRPr="00760225">
              <w:rPr>
                <w:rFonts w:ascii="Trebuchet MS" w:hAnsi="Trebuchet MS"/>
                <w:iCs/>
                <w:lang w:val="en-GB"/>
              </w:rPr>
              <w:t xml:space="preserve"> value </w:t>
            </w:r>
          </w:p>
        </w:tc>
        <w:tc>
          <w:tcPr>
            <w:tcW w:w="1440" w:type="dxa"/>
          </w:tcPr>
          <w:p w14:paraId="5BCD0F3C" w14:textId="77777777" w:rsidR="00D05E38" w:rsidRPr="00760225" w:rsidRDefault="00D05E38" w:rsidP="00066C1A">
            <w:pPr>
              <w:jc w:val="center"/>
              <w:rPr>
                <w:rFonts w:ascii="Trebuchet MS" w:hAnsi="Trebuchet MS"/>
                <w:iCs/>
                <w:lang w:val="en-GB"/>
              </w:rPr>
            </w:pPr>
            <w:r w:rsidRPr="00760225">
              <w:rPr>
                <w:rFonts w:ascii="Trebuchet MS" w:hAnsi="Trebuchet MS"/>
                <w:iCs/>
                <w:lang w:val="en-GB"/>
              </w:rPr>
              <w:t xml:space="preserve">Request date </w:t>
            </w:r>
          </w:p>
        </w:tc>
        <w:tc>
          <w:tcPr>
            <w:tcW w:w="1620" w:type="dxa"/>
            <w:shd w:val="clear" w:color="auto" w:fill="auto"/>
          </w:tcPr>
          <w:p w14:paraId="64CE4AC9" w14:textId="77777777" w:rsidR="00D05E38" w:rsidRPr="00F45408" w:rsidRDefault="00D05E38" w:rsidP="00066C1A">
            <w:pPr>
              <w:jc w:val="center"/>
              <w:rPr>
                <w:rFonts w:ascii="Trebuchet MS" w:hAnsi="Trebuchet MS"/>
                <w:iCs/>
                <w:lang w:val="en-GB"/>
              </w:rPr>
            </w:pPr>
            <w:r w:rsidRPr="00F45408">
              <w:rPr>
                <w:rFonts w:ascii="Trebuchet MS" w:hAnsi="Trebuchet MS"/>
                <w:iCs/>
                <w:lang w:val="en-GB"/>
              </w:rPr>
              <w:t xml:space="preserve">Approved value </w:t>
            </w:r>
          </w:p>
        </w:tc>
        <w:tc>
          <w:tcPr>
            <w:tcW w:w="1440" w:type="dxa"/>
            <w:shd w:val="clear" w:color="auto" w:fill="auto"/>
          </w:tcPr>
          <w:p w14:paraId="5917E0A0" w14:textId="77777777" w:rsidR="00D05E38" w:rsidRPr="00F45408" w:rsidRDefault="00D05E38" w:rsidP="00066C1A">
            <w:pPr>
              <w:jc w:val="center"/>
              <w:rPr>
                <w:rFonts w:ascii="Trebuchet MS" w:hAnsi="Trebuchet MS"/>
                <w:iCs/>
                <w:lang w:val="en-GB"/>
              </w:rPr>
            </w:pPr>
            <w:r w:rsidRPr="00F45408">
              <w:rPr>
                <w:rFonts w:ascii="Trebuchet MS" w:hAnsi="Trebuchet MS"/>
                <w:iCs/>
                <w:lang w:val="en-GB"/>
              </w:rPr>
              <w:t>Date of transfer</w:t>
            </w:r>
          </w:p>
        </w:tc>
        <w:tc>
          <w:tcPr>
            <w:tcW w:w="1620" w:type="dxa"/>
            <w:shd w:val="clear" w:color="auto" w:fill="auto"/>
          </w:tcPr>
          <w:p w14:paraId="041151A4" w14:textId="77777777" w:rsidR="00D05E38" w:rsidRPr="00F45408" w:rsidRDefault="00D05E38" w:rsidP="00066C1A">
            <w:pPr>
              <w:jc w:val="center"/>
              <w:rPr>
                <w:rFonts w:ascii="Trebuchet MS" w:hAnsi="Trebuchet MS"/>
                <w:iCs/>
                <w:lang w:val="en-GB"/>
              </w:rPr>
            </w:pPr>
            <w:r w:rsidRPr="00F45408">
              <w:rPr>
                <w:rFonts w:ascii="Trebuchet MS" w:hAnsi="Trebuchet MS"/>
                <w:iCs/>
                <w:lang w:val="en-GB"/>
              </w:rPr>
              <w:t>Differences</w:t>
            </w:r>
          </w:p>
        </w:tc>
      </w:tr>
      <w:tr w:rsidR="00D05E38" w:rsidRPr="00760225" w14:paraId="2A4752B5" w14:textId="77777777">
        <w:tc>
          <w:tcPr>
            <w:tcW w:w="1368" w:type="dxa"/>
          </w:tcPr>
          <w:p w14:paraId="67E88182" w14:textId="77777777" w:rsidR="00D05E38" w:rsidRPr="00760225" w:rsidRDefault="00D05E38" w:rsidP="00066C1A">
            <w:pPr>
              <w:rPr>
                <w:rFonts w:ascii="Trebuchet MS" w:hAnsi="Trebuchet MS"/>
                <w:i/>
                <w:lang w:val="en-GB"/>
              </w:rPr>
            </w:pPr>
          </w:p>
        </w:tc>
        <w:tc>
          <w:tcPr>
            <w:tcW w:w="1800" w:type="dxa"/>
          </w:tcPr>
          <w:p w14:paraId="5DBD47B8" w14:textId="77777777" w:rsidR="00D05E38" w:rsidRPr="00760225" w:rsidRDefault="00D05E38" w:rsidP="00066C1A">
            <w:pPr>
              <w:rPr>
                <w:rFonts w:ascii="Trebuchet MS" w:hAnsi="Trebuchet MS"/>
                <w:b/>
                <w:lang w:val="en-GB"/>
              </w:rPr>
            </w:pPr>
          </w:p>
        </w:tc>
        <w:tc>
          <w:tcPr>
            <w:tcW w:w="1440" w:type="dxa"/>
          </w:tcPr>
          <w:p w14:paraId="41754279" w14:textId="77777777" w:rsidR="00D05E38" w:rsidRPr="00760225" w:rsidRDefault="00D05E38" w:rsidP="00066C1A">
            <w:pPr>
              <w:rPr>
                <w:rFonts w:ascii="Trebuchet MS" w:hAnsi="Trebuchet MS"/>
                <w:b/>
                <w:lang w:val="en-GB"/>
              </w:rPr>
            </w:pPr>
          </w:p>
        </w:tc>
        <w:tc>
          <w:tcPr>
            <w:tcW w:w="1620" w:type="dxa"/>
          </w:tcPr>
          <w:p w14:paraId="4A83F39F" w14:textId="77777777" w:rsidR="00D05E38" w:rsidRPr="00760225" w:rsidRDefault="00D05E38" w:rsidP="00066C1A">
            <w:pPr>
              <w:rPr>
                <w:rFonts w:ascii="Trebuchet MS" w:hAnsi="Trebuchet MS"/>
                <w:b/>
                <w:lang w:val="en-GB"/>
              </w:rPr>
            </w:pPr>
          </w:p>
        </w:tc>
        <w:tc>
          <w:tcPr>
            <w:tcW w:w="1440" w:type="dxa"/>
          </w:tcPr>
          <w:p w14:paraId="43260888" w14:textId="77777777" w:rsidR="00D05E38" w:rsidRPr="00760225" w:rsidRDefault="00D05E38" w:rsidP="00066C1A">
            <w:pPr>
              <w:rPr>
                <w:rFonts w:ascii="Trebuchet MS" w:hAnsi="Trebuchet MS"/>
                <w:b/>
                <w:lang w:val="en-GB"/>
              </w:rPr>
            </w:pPr>
          </w:p>
        </w:tc>
        <w:tc>
          <w:tcPr>
            <w:tcW w:w="1620" w:type="dxa"/>
          </w:tcPr>
          <w:p w14:paraId="25222738" w14:textId="77777777" w:rsidR="00D05E38" w:rsidRPr="00760225" w:rsidRDefault="00D05E38" w:rsidP="00066C1A">
            <w:pPr>
              <w:rPr>
                <w:rFonts w:ascii="Trebuchet MS" w:hAnsi="Trebuchet MS"/>
                <w:b/>
                <w:lang w:val="en-GB"/>
              </w:rPr>
            </w:pPr>
          </w:p>
        </w:tc>
      </w:tr>
      <w:tr w:rsidR="00D05E38" w:rsidRPr="00760225" w14:paraId="71A91438" w14:textId="77777777">
        <w:tc>
          <w:tcPr>
            <w:tcW w:w="1368" w:type="dxa"/>
          </w:tcPr>
          <w:p w14:paraId="0D3CA88C" w14:textId="77777777" w:rsidR="00D05E38" w:rsidRPr="00760225" w:rsidRDefault="00D05E38" w:rsidP="00066C1A">
            <w:pPr>
              <w:rPr>
                <w:rFonts w:ascii="Trebuchet MS" w:hAnsi="Trebuchet MS"/>
                <w:i/>
                <w:lang w:val="en-GB"/>
              </w:rPr>
            </w:pPr>
          </w:p>
        </w:tc>
        <w:tc>
          <w:tcPr>
            <w:tcW w:w="1800" w:type="dxa"/>
          </w:tcPr>
          <w:p w14:paraId="6B1ABE93" w14:textId="77777777" w:rsidR="00D05E38" w:rsidRPr="00760225" w:rsidRDefault="00D05E38" w:rsidP="00066C1A">
            <w:pPr>
              <w:rPr>
                <w:rFonts w:ascii="Trebuchet MS" w:hAnsi="Trebuchet MS"/>
                <w:b/>
                <w:lang w:val="en-GB"/>
              </w:rPr>
            </w:pPr>
          </w:p>
        </w:tc>
        <w:tc>
          <w:tcPr>
            <w:tcW w:w="1440" w:type="dxa"/>
          </w:tcPr>
          <w:p w14:paraId="7C0E04AF" w14:textId="77777777" w:rsidR="00D05E38" w:rsidRPr="00760225" w:rsidRDefault="00D05E38" w:rsidP="00066C1A">
            <w:pPr>
              <w:rPr>
                <w:rFonts w:ascii="Trebuchet MS" w:hAnsi="Trebuchet MS"/>
                <w:b/>
                <w:lang w:val="en-GB"/>
              </w:rPr>
            </w:pPr>
          </w:p>
        </w:tc>
        <w:tc>
          <w:tcPr>
            <w:tcW w:w="1620" w:type="dxa"/>
          </w:tcPr>
          <w:p w14:paraId="40D6B45F" w14:textId="77777777" w:rsidR="00D05E38" w:rsidRPr="00760225" w:rsidRDefault="00D05E38" w:rsidP="00066C1A">
            <w:pPr>
              <w:rPr>
                <w:rFonts w:ascii="Trebuchet MS" w:hAnsi="Trebuchet MS"/>
                <w:b/>
                <w:lang w:val="en-GB"/>
              </w:rPr>
            </w:pPr>
          </w:p>
        </w:tc>
        <w:tc>
          <w:tcPr>
            <w:tcW w:w="1440" w:type="dxa"/>
          </w:tcPr>
          <w:p w14:paraId="07D271AA" w14:textId="77777777" w:rsidR="00D05E38" w:rsidRPr="00760225" w:rsidRDefault="00D05E38" w:rsidP="00066C1A">
            <w:pPr>
              <w:rPr>
                <w:rFonts w:ascii="Trebuchet MS" w:hAnsi="Trebuchet MS"/>
                <w:b/>
                <w:lang w:val="en-GB"/>
              </w:rPr>
            </w:pPr>
          </w:p>
        </w:tc>
        <w:tc>
          <w:tcPr>
            <w:tcW w:w="1620" w:type="dxa"/>
          </w:tcPr>
          <w:p w14:paraId="2F5F2F5F" w14:textId="77777777" w:rsidR="00D05E38" w:rsidRPr="00760225" w:rsidRDefault="00D05E38" w:rsidP="00066C1A">
            <w:pPr>
              <w:rPr>
                <w:rFonts w:ascii="Trebuchet MS" w:hAnsi="Trebuchet MS"/>
                <w:b/>
                <w:lang w:val="en-GB"/>
              </w:rPr>
            </w:pPr>
          </w:p>
        </w:tc>
      </w:tr>
      <w:tr w:rsidR="00D05E38" w:rsidRPr="00760225" w14:paraId="4EF292CA" w14:textId="77777777">
        <w:tc>
          <w:tcPr>
            <w:tcW w:w="1368" w:type="dxa"/>
          </w:tcPr>
          <w:p w14:paraId="7E7997D5" w14:textId="77777777" w:rsidR="00D05E38" w:rsidRPr="00760225" w:rsidRDefault="00D05E38" w:rsidP="00066C1A">
            <w:pPr>
              <w:rPr>
                <w:rFonts w:ascii="Trebuchet MS" w:hAnsi="Trebuchet MS"/>
                <w:i/>
                <w:lang w:val="en-GB"/>
              </w:rPr>
            </w:pPr>
          </w:p>
        </w:tc>
        <w:tc>
          <w:tcPr>
            <w:tcW w:w="1800" w:type="dxa"/>
          </w:tcPr>
          <w:p w14:paraId="19C2D160" w14:textId="77777777" w:rsidR="00D05E38" w:rsidRPr="00760225" w:rsidRDefault="00D05E38" w:rsidP="00066C1A">
            <w:pPr>
              <w:rPr>
                <w:rFonts w:ascii="Trebuchet MS" w:hAnsi="Trebuchet MS"/>
                <w:b/>
                <w:lang w:val="en-GB"/>
              </w:rPr>
            </w:pPr>
          </w:p>
        </w:tc>
        <w:tc>
          <w:tcPr>
            <w:tcW w:w="1440" w:type="dxa"/>
          </w:tcPr>
          <w:p w14:paraId="61E70140" w14:textId="77777777" w:rsidR="00D05E38" w:rsidRPr="00760225" w:rsidRDefault="00D05E38" w:rsidP="00066C1A">
            <w:pPr>
              <w:rPr>
                <w:rFonts w:ascii="Trebuchet MS" w:hAnsi="Trebuchet MS"/>
                <w:b/>
                <w:lang w:val="en-GB"/>
              </w:rPr>
            </w:pPr>
          </w:p>
        </w:tc>
        <w:tc>
          <w:tcPr>
            <w:tcW w:w="1620" w:type="dxa"/>
          </w:tcPr>
          <w:p w14:paraId="7627E8FC" w14:textId="77777777" w:rsidR="00D05E38" w:rsidRPr="00760225" w:rsidRDefault="00D05E38" w:rsidP="00066C1A">
            <w:pPr>
              <w:rPr>
                <w:rFonts w:ascii="Trebuchet MS" w:hAnsi="Trebuchet MS"/>
                <w:b/>
                <w:lang w:val="en-GB"/>
              </w:rPr>
            </w:pPr>
          </w:p>
        </w:tc>
        <w:tc>
          <w:tcPr>
            <w:tcW w:w="1440" w:type="dxa"/>
          </w:tcPr>
          <w:p w14:paraId="74220B99" w14:textId="77777777" w:rsidR="00D05E38" w:rsidRPr="00760225" w:rsidRDefault="00D05E38" w:rsidP="00066C1A">
            <w:pPr>
              <w:rPr>
                <w:rFonts w:ascii="Trebuchet MS" w:hAnsi="Trebuchet MS"/>
                <w:b/>
                <w:lang w:val="en-GB"/>
              </w:rPr>
            </w:pPr>
          </w:p>
        </w:tc>
        <w:tc>
          <w:tcPr>
            <w:tcW w:w="1620" w:type="dxa"/>
          </w:tcPr>
          <w:p w14:paraId="5923D6C1" w14:textId="77777777" w:rsidR="00D05E38" w:rsidRPr="00760225" w:rsidRDefault="00D05E38" w:rsidP="00066C1A">
            <w:pPr>
              <w:rPr>
                <w:rFonts w:ascii="Trebuchet MS" w:hAnsi="Trebuchet MS"/>
                <w:b/>
                <w:lang w:val="en-GB"/>
              </w:rPr>
            </w:pPr>
          </w:p>
        </w:tc>
      </w:tr>
      <w:tr w:rsidR="00D05E38" w:rsidRPr="00760225" w14:paraId="46AD0B32" w14:textId="77777777">
        <w:tc>
          <w:tcPr>
            <w:tcW w:w="1368" w:type="dxa"/>
          </w:tcPr>
          <w:p w14:paraId="4AF61FB5" w14:textId="77777777" w:rsidR="00D05E38" w:rsidRPr="00760225" w:rsidRDefault="00D05E38" w:rsidP="00066C1A">
            <w:pPr>
              <w:rPr>
                <w:rFonts w:ascii="Trebuchet MS" w:hAnsi="Trebuchet MS"/>
                <w:i/>
                <w:lang w:val="en-GB"/>
              </w:rPr>
            </w:pPr>
            <w:r w:rsidRPr="00760225">
              <w:rPr>
                <w:rFonts w:ascii="Trebuchet MS" w:hAnsi="Trebuchet MS"/>
                <w:i/>
                <w:lang w:val="en-GB"/>
              </w:rPr>
              <w:t>TOTAL</w:t>
            </w:r>
          </w:p>
        </w:tc>
        <w:tc>
          <w:tcPr>
            <w:tcW w:w="1800" w:type="dxa"/>
          </w:tcPr>
          <w:p w14:paraId="5F2B31CD" w14:textId="77777777" w:rsidR="00D05E38" w:rsidRPr="00760225" w:rsidRDefault="00D05E38" w:rsidP="00066C1A">
            <w:pPr>
              <w:rPr>
                <w:rFonts w:ascii="Trebuchet MS" w:hAnsi="Trebuchet MS"/>
                <w:b/>
                <w:lang w:val="en-GB"/>
              </w:rPr>
            </w:pPr>
          </w:p>
        </w:tc>
        <w:tc>
          <w:tcPr>
            <w:tcW w:w="1440" w:type="dxa"/>
          </w:tcPr>
          <w:p w14:paraId="17227784" w14:textId="77777777" w:rsidR="00D05E38" w:rsidRPr="00760225" w:rsidRDefault="00D05E38" w:rsidP="00066C1A">
            <w:pPr>
              <w:rPr>
                <w:rFonts w:ascii="Trebuchet MS" w:hAnsi="Trebuchet MS"/>
                <w:b/>
                <w:lang w:val="en-GB"/>
              </w:rPr>
            </w:pPr>
          </w:p>
        </w:tc>
        <w:tc>
          <w:tcPr>
            <w:tcW w:w="1620" w:type="dxa"/>
          </w:tcPr>
          <w:p w14:paraId="204FC7F7" w14:textId="77777777" w:rsidR="00D05E38" w:rsidRPr="00760225" w:rsidRDefault="00D05E38" w:rsidP="00066C1A">
            <w:pPr>
              <w:rPr>
                <w:rFonts w:ascii="Trebuchet MS" w:hAnsi="Trebuchet MS"/>
                <w:b/>
                <w:lang w:val="en-GB"/>
              </w:rPr>
            </w:pPr>
          </w:p>
        </w:tc>
        <w:tc>
          <w:tcPr>
            <w:tcW w:w="1440" w:type="dxa"/>
          </w:tcPr>
          <w:p w14:paraId="2FB70D5F" w14:textId="77777777" w:rsidR="00D05E38" w:rsidRPr="00760225" w:rsidRDefault="00D05E38" w:rsidP="00066C1A">
            <w:pPr>
              <w:rPr>
                <w:rFonts w:ascii="Trebuchet MS" w:hAnsi="Trebuchet MS"/>
                <w:b/>
                <w:lang w:val="en-GB"/>
              </w:rPr>
            </w:pPr>
          </w:p>
        </w:tc>
        <w:tc>
          <w:tcPr>
            <w:tcW w:w="1620" w:type="dxa"/>
          </w:tcPr>
          <w:p w14:paraId="1C88C9A9" w14:textId="77777777" w:rsidR="00D05E38" w:rsidRPr="00760225" w:rsidRDefault="00D05E38" w:rsidP="00066C1A">
            <w:pPr>
              <w:rPr>
                <w:rFonts w:ascii="Trebuchet MS" w:hAnsi="Trebuchet MS"/>
                <w:b/>
                <w:lang w:val="en-GB"/>
              </w:rPr>
            </w:pPr>
          </w:p>
        </w:tc>
      </w:tr>
    </w:tbl>
    <w:p w14:paraId="77935CD8" w14:textId="77777777" w:rsidR="00D05E38" w:rsidRDefault="00D05E38">
      <w:pPr>
        <w:spacing w:line="276" w:lineRule="auto"/>
        <w:rPr>
          <w:rFonts w:ascii="Trebuchet MS" w:hAnsi="Trebuchet MS"/>
          <w:i/>
          <w:lang w:val="en-GB"/>
        </w:rPr>
      </w:pPr>
    </w:p>
    <w:tbl>
      <w:tblPr>
        <w:tblStyle w:val="TableGrid"/>
        <w:tblW w:w="0" w:type="auto"/>
        <w:tblLook w:val="04A0" w:firstRow="1" w:lastRow="0" w:firstColumn="1" w:lastColumn="0" w:noHBand="0" w:noVBand="1"/>
      </w:tblPr>
      <w:tblGrid>
        <w:gridCol w:w="5530"/>
        <w:gridCol w:w="581"/>
        <w:gridCol w:w="695"/>
        <w:gridCol w:w="2594"/>
      </w:tblGrid>
      <w:tr w:rsidR="006E34F9" w14:paraId="25C50986" w14:textId="77777777" w:rsidTr="00F45408">
        <w:tc>
          <w:tcPr>
            <w:tcW w:w="5530" w:type="dxa"/>
          </w:tcPr>
          <w:p w14:paraId="6B5DC8F2" w14:textId="77777777" w:rsidR="006E34F9" w:rsidRPr="00066C1A" w:rsidRDefault="006E34F9" w:rsidP="00066C1A">
            <w:pPr>
              <w:rPr>
                <w:rFonts w:ascii="Trebuchet MS" w:hAnsi="Trebuchet MS"/>
                <w:lang w:val="en-GB"/>
              </w:rPr>
            </w:pPr>
          </w:p>
        </w:tc>
        <w:tc>
          <w:tcPr>
            <w:tcW w:w="581" w:type="dxa"/>
          </w:tcPr>
          <w:p w14:paraId="07F2DD22" w14:textId="77777777" w:rsidR="006E34F9" w:rsidRPr="00F45408" w:rsidRDefault="00F45408" w:rsidP="00066C1A">
            <w:pPr>
              <w:rPr>
                <w:rFonts w:ascii="Trebuchet MS" w:hAnsi="Trebuchet MS"/>
                <w:lang w:val="en-GB"/>
              </w:rPr>
            </w:pPr>
            <w:r w:rsidRPr="00F45408">
              <w:rPr>
                <w:rFonts w:ascii="Trebuchet MS" w:hAnsi="Trebuchet MS"/>
                <w:lang w:val="en-GB"/>
              </w:rPr>
              <w:t>Yes</w:t>
            </w:r>
          </w:p>
        </w:tc>
        <w:tc>
          <w:tcPr>
            <w:tcW w:w="695" w:type="dxa"/>
          </w:tcPr>
          <w:p w14:paraId="0B1A2684" w14:textId="77777777" w:rsidR="006E34F9" w:rsidRPr="00F45408" w:rsidRDefault="00F45408" w:rsidP="00066C1A">
            <w:pPr>
              <w:rPr>
                <w:rFonts w:ascii="Trebuchet MS" w:hAnsi="Trebuchet MS"/>
                <w:lang w:val="en-GB"/>
              </w:rPr>
            </w:pPr>
            <w:r w:rsidRPr="00F45408">
              <w:rPr>
                <w:rFonts w:ascii="Trebuchet MS" w:hAnsi="Trebuchet MS"/>
                <w:lang w:val="en-GB"/>
              </w:rPr>
              <w:t>No</w:t>
            </w:r>
          </w:p>
        </w:tc>
        <w:tc>
          <w:tcPr>
            <w:tcW w:w="2594" w:type="dxa"/>
          </w:tcPr>
          <w:p w14:paraId="05443C2C" w14:textId="77777777" w:rsidR="006E34F9" w:rsidRPr="00066C1A" w:rsidRDefault="006E34F9" w:rsidP="00066C1A">
            <w:pPr>
              <w:jc w:val="center"/>
              <w:rPr>
                <w:rFonts w:ascii="Trebuchet MS" w:hAnsi="Trebuchet MS"/>
                <w:lang w:val="en-GB"/>
              </w:rPr>
            </w:pPr>
            <w:r w:rsidRPr="00066C1A">
              <w:rPr>
                <w:rFonts w:ascii="Trebuchet MS" w:hAnsi="Trebuchet MS"/>
                <w:lang w:val="en-GB"/>
              </w:rPr>
              <w:t>Comment</w:t>
            </w:r>
          </w:p>
        </w:tc>
      </w:tr>
      <w:tr w:rsidR="006E34F9" w14:paraId="5FF4B8A6" w14:textId="77777777" w:rsidTr="00F45408">
        <w:tc>
          <w:tcPr>
            <w:tcW w:w="5530" w:type="dxa"/>
          </w:tcPr>
          <w:p w14:paraId="130B3399" w14:textId="77777777" w:rsidR="006E34F9" w:rsidRPr="00066C1A" w:rsidRDefault="006E34F9" w:rsidP="00066C1A">
            <w:pPr>
              <w:rPr>
                <w:rFonts w:ascii="Trebuchet MS" w:hAnsi="Trebuchet MS"/>
                <w:lang w:val="en-GB"/>
              </w:rPr>
            </w:pPr>
            <w:r w:rsidRPr="00066C1A">
              <w:rPr>
                <w:rFonts w:ascii="Trebuchet MS" w:hAnsi="Trebuchet MS"/>
                <w:lang w:val="en-GB"/>
              </w:rPr>
              <w:t>Did the FLC requests respect the reporting periods defined in the e-MS</w:t>
            </w:r>
          </w:p>
        </w:tc>
        <w:tc>
          <w:tcPr>
            <w:tcW w:w="581" w:type="dxa"/>
          </w:tcPr>
          <w:p w14:paraId="2FC726DC" w14:textId="77777777" w:rsidR="006E34F9" w:rsidRPr="00066C1A" w:rsidRDefault="006E34F9" w:rsidP="00066C1A">
            <w:pPr>
              <w:rPr>
                <w:rFonts w:ascii="Trebuchet MS" w:hAnsi="Trebuchet MS"/>
                <w:lang w:val="en-GB"/>
              </w:rPr>
            </w:pPr>
          </w:p>
        </w:tc>
        <w:tc>
          <w:tcPr>
            <w:tcW w:w="695" w:type="dxa"/>
          </w:tcPr>
          <w:p w14:paraId="062A9B32" w14:textId="77777777" w:rsidR="006E34F9" w:rsidRPr="00066C1A" w:rsidRDefault="006E34F9" w:rsidP="00066C1A">
            <w:pPr>
              <w:rPr>
                <w:rFonts w:ascii="Trebuchet MS" w:hAnsi="Trebuchet MS"/>
                <w:lang w:val="en-GB"/>
              </w:rPr>
            </w:pPr>
          </w:p>
        </w:tc>
        <w:tc>
          <w:tcPr>
            <w:tcW w:w="2594" w:type="dxa"/>
          </w:tcPr>
          <w:p w14:paraId="2B907567" w14:textId="77777777" w:rsidR="006E34F9" w:rsidRPr="00066C1A" w:rsidRDefault="006E34F9" w:rsidP="00066C1A">
            <w:pPr>
              <w:rPr>
                <w:rFonts w:ascii="Trebuchet MS" w:hAnsi="Trebuchet MS"/>
                <w:lang w:val="en-GB"/>
              </w:rPr>
            </w:pPr>
          </w:p>
        </w:tc>
      </w:tr>
      <w:tr w:rsidR="006E34F9" w14:paraId="3C804118" w14:textId="77777777" w:rsidTr="00F45408">
        <w:tc>
          <w:tcPr>
            <w:tcW w:w="5530" w:type="dxa"/>
          </w:tcPr>
          <w:p w14:paraId="4A5C960A" w14:textId="77777777" w:rsidR="006E34F9" w:rsidRPr="00066C1A" w:rsidRDefault="006E34F9" w:rsidP="00066C1A">
            <w:pPr>
              <w:rPr>
                <w:rFonts w:ascii="Trebuchet MS" w:hAnsi="Trebuchet MS"/>
                <w:lang w:val="en-GB"/>
              </w:rPr>
            </w:pPr>
            <w:r w:rsidRPr="00066C1A">
              <w:rPr>
                <w:rFonts w:ascii="Trebuchet MS" w:hAnsi="Trebuchet MS"/>
                <w:iCs/>
                <w:lang w:val="en-GB"/>
              </w:rPr>
              <w:t>Did the project follow the original action plan according to the contract</w:t>
            </w:r>
          </w:p>
        </w:tc>
        <w:tc>
          <w:tcPr>
            <w:tcW w:w="581" w:type="dxa"/>
          </w:tcPr>
          <w:p w14:paraId="5CF4E063" w14:textId="77777777" w:rsidR="006E34F9" w:rsidRPr="00066C1A" w:rsidRDefault="006E34F9" w:rsidP="00066C1A">
            <w:pPr>
              <w:rPr>
                <w:rFonts w:ascii="Trebuchet MS" w:hAnsi="Trebuchet MS"/>
                <w:lang w:val="en-GB"/>
              </w:rPr>
            </w:pPr>
          </w:p>
        </w:tc>
        <w:tc>
          <w:tcPr>
            <w:tcW w:w="695" w:type="dxa"/>
          </w:tcPr>
          <w:p w14:paraId="39511F3D" w14:textId="77777777" w:rsidR="006E34F9" w:rsidRPr="00066C1A" w:rsidRDefault="006E34F9" w:rsidP="00066C1A">
            <w:pPr>
              <w:rPr>
                <w:rFonts w:ascii="Trebuchet MS" w:hAnsi="Trebuchet MS"/>
                <w:lang w:val="en-GB"/>
              </w:rPr>
            </w:pPr>
          </w:p>
        </w:tc>
        <w:tc>
          <w:tcPr>
            <w:tcW w:w="2594" w:type="dxa"/>
          </w:tcPr>
          <w:p w14:paraId="782848DD" w14:textId="77777777" w:rsidR="006E34F9" w:rsidRPr="00066C1A" w:rsidRDefault="006E34F9" w:rsidP="00066C1A">
            <w:pPr>
              <w:rPr>
                <w:rFonts w:ascii="Trebuchet MS" w:hAnsi="Trebuchet MS"/>
                <w:lang w:val="en-GB"/>
              </w:rPr>
            </w:pPr>
          </w:p>
        </w:tc>
      </w:tr>
      <w:tr w:rsidR="006E34F9" w14:paraId="63B508D5" w14:textId="77777777" w:rsidTr="00F45408">
        <w:tc>
          <w:tcPr>
            <w:tcW w:w="5530" w:type="dxa"/>
          </w:tcPr>
          <w:p w14:paraId="1F4E0479" w14:textId="77777777" w:rsidR="006E34F9" w:rsidRPr="00066C1A" w:rsidRDefault="006B02D5" w:rsidP="00066C1A">
            <w:pPr>
              <w:rPr>
                <w:rFonts w:ascii="Trebuchet MS" w:hAnsi="Trebuchet MS"/>
                <w:iCs/>
                <w:lang w:val="en-GB"/>
              </w:rPr>
            </w:pPr>
            <w:r w:rsidRPr="00066C1A">
              <w:rPr>
                <w:rFonts w:ascii="Trebuchet MS" w:hAnsi="Trebuchet MS"/>
                <w:iCs/>
                <w:lang w:val="en-GB"/>
              </w:rPr>
              <w:t>Do VAT records correspond to declared expenditure for VAT? /if applicable/</w:t>
            </w:r>
          </w:p>
        </w:tc>
        <w:tc>
          <w:tcPr>
            <w:tcW w:w="581" w:type="dxa"/>
          </w:tcPr>
          <w:p w14:paraId="0F0E45C4" w14:textId="77777777" w:rsidR="006E34F9" w:rsidRPr="00066C1A" w:rsidRDefault="006E34F9" w:rsidP="00066C1A">
            <w:pPr>
              <w:rPr>
                <w:rFonts w:ascii="Trebuchet MS" w:hAnsi="Trebuchet MS"/>
                <w:lang w:val="en-GB"/>
              </w:rPr>
            </w:pPr>
          </w:p>
        </w:tc>
        <w:tc>
          <w:tcPr>
            <w:tcW w:w="695" w:type="dxa"/>
          </w:tcPr>
          <w:p w14:paraId="31971F56" w14:textId="77777777" w:rsidR="006E34F9" w:rsidRPr="00066C1A" w:rsidRDefault="006E34F9" w:rsidP="00066C1A">
            <w:pPr>
              <w:rPr>
                <w:rFonts w:ascii="Trebuchet MS" w:hAnsi="Trebuchet MS"/>
                <w:lang w:val="en-GB"/>
              </w:rPr>
            </w:pPr>
          </w:p>
        </w:tc>
        <w:tc>
          <w:tcPr>
            <w:tcW w:w="2594" w:type="dxa"/>
          </w:tcPr>
          <w:p w14:paraId="0D99E363" w14:textId="77777777" w:rsidR="006E34F9" w:rsidRPr="00066C1A" w:rsidRDefault="006E34F9" w:rsidP="00066C1A">
            <w:pPr>
              <w:rPr>
                <w:rFonts w:ascii="Trebuchet MS" w:hAnsi="Trebuchet MS"/>
                <w:lang w:val="en-GB"/>
              </w:rPr>
            </w:pPr>
          </w:p>
        </w:tc>
      </w:tr>
    </w:tbl>
    <w:p w14:paraId="3320B23D" w14:textId="77777777" w:rsidR="00D05E38" w:rsidRPr="00760225" w:rsidRDefault="00D05E38">
      <w:pPr>
        <w:spacing w:line="276" w:lineRule="auto"/>
        <w:rPr>
          <w:rFonts w:ascii="Trebuchet MS" w:hAnsi="Trebuchet MS"/>
          <w:b/>
          <w:lang w:val="en-GB"/>
        </w:rPr>
      </w:pPr>
    </w:p>
    <w:p w14:paraId="0862A65B" w14:textId="77777777" w:rsidR="00D05E38" w:rsidRPr="00760225" w:rsidRDefault="00D05E38">
      <w:pPr>
        <w:pStyle w:val="section1"/>
        <w:spacing w:line="276" w:lineRule="auto"/>
        <w:rPr>
          <w:rFonts w:ascii="Trebuchet MS" w:hAnsi="Trebuchet MS"/>
          <w:sz w:val="24"/>
          <w:szCs w:val="24"/>
          <w:lang w:val="en-GB"/>
        </w:rPr>
      </w:pPr>
      <w:r w:rsidRPr="00760225">
        <w:rPr>
          <w:rFonts w:ascii="Trebuchet MS" w:hAnsi="Trebuchet MS"/>
          <w:sz w:val="24"/>
          <w:szCs w:val="24"/>
          <w:lang w:val="en-GB"/>
        </w:rPr>
        <w:t xml:space="preserve">SECTION 4 </w:t>
      </w:r>
    </w:p>
    <w:p w14:paraId="4B949C84" w14:textId="77777777" w:rsidR="00D05E38" w:rsidRPr="00760225" w:rsidRDefault="00D05E38">
      <w:pPr>
        <w:spacing w:line="276" w:lineRule="auto"/>
        <w:rPr>
          <w:rFonts w:ascii="Trebuchet MS" w:hAnsi="Trebuchet MS"/>
          <w:b/>
          <w:u w:val="single"/>
          <w:lang w:val="en-GB"/>
        </w:rPr>
      </w:pPr>
    </w:p>
    <w:p w14:paraId="1F455B48" w14:textId="77777777" w:rsidR="00415DE2" w:rsidRPr="00066C1A" w:rsidRDefault="00415DE2" w:rsidP="00066C1A">
      <w:pPr>
        <w:pStyle w:val="ListParagraph"/>
        <w:numPr>
          <w:ilvl w:val="0"/>
          <w:numId w:val="32"/>
        </w:numPr>
        <w:pBdr>
          <w:bottom w:val="single" w:sz="4" w:space="1" w:color="auto"/>
        </w:pBdr>
        <w:spacing w:line="276" w:lineRule="auto"/>
        <w:ind w:left="426"/>
        <w:rPr>
          <w:rFonts w:ascii="Trebuchet MS" w:hAnsi="Trebuchet MS"/>
          <w:b/>
          <w:lang w:val="en-GB"/>
        </w:rPr>
      </w:pPr>
      <w:r w:rsidRPr="00066C1A">
        <w:rPr>
          <w:rFonts w:ascii="Trebuchet MS" w:hAnsi="Trebuchet MS"/>
          <w:b/>
          <w:lang w:val="en-GB"/>
        </w:rPr>
        <w:t>Progress in the implementation of the project activities</w:t>
      </w:r>
    </w:p>
    <w:p w14:paraId="42CB9F24" w14:textId="77777777" w:rsidR="00D05E38" w:rsidRPr="00760225" w:rsidRDefault="00D05E38">
      <w:pPr>
        <w:spacing w:line="276" w:lineRule="auto"/>
        <w:rPr>
          <w:rFonts w:ascii="Trebuchet MS" w:hAnsi="Trebuchet MS"/>
          <w:b/>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7"/>
        <w:gridCol w:w="850"/>
        <w:gridCol w:w="3371"/>
      </w:tblGrid>
      <w:tr w:rsidR="00D05E38" w:rsidRPr="00760225" w14:paraId="5A2CECD9" w14:textId="77777777" w:rsidTr="002F49C9">
        <w:trPr>
          <w:cantSplit/>
          <w:trHeight w:val="493"/>
        </w:trPr>
        <w:tc>
          <w:tcPr>
            <w:tcW w:w="5247" w:type="dxa"/>
            <w:vMerge w:val="restart"/>
            <w:vAlign w:val="center"/>
          </w:tcPr>
          <w:p w14:paraId="18A4F495" w14:textId="77777777" w:rsidR="00D05E38" w:rsidRPr="00760225" w:rsidRDefault="006619A3" w:rsidP="00066C1A">
            <w:pPr>
              <w:jc w:val="center"/>
              <w:rPr>
                <w:rFonts w:ascii="Trebuchet MS" w:hAnsi="Trebuchet MS"/>
                <w:b/>
                <w:lang w:val="en-GB"/>
              </w:rPr>
            </w:pPr>
            <w:r>
              <w:rPr>
                <w:rFonts w:ascii="Trebuchet MS" w:hAnsi="Trebuchet MS"/>
                <w:b/>
                <w:lang w:val="en-GB"/>
              </w:rPr>
              <w:t>Project a</w:t>
            </w:r>
            <w:r w:rsidR="00D05E38" w:rsidRPr="00760225">
              <w:rPr>
                <w:rFonts w:ascii="Trebuchet MS" w:hAnsi="Trebuchet MS"/>
                <w:b/>
                <w:lang w:val="en-GB"/>
              </w:rPr>
              <w:t xml:space="preserve">ctivities </w:t>
            </w:r>
            <w:r w:rsidR="0037643B">
              <w:rPr>
                <w:rFonts w:ascii="Trebuchet MS" w:hAnsi="Trebuchet MS"/>
                <w:b/>
                <w:lang w:val="en-GB"/>
              </w:rPr>
              <w:t xml:space="preserve">carried out during the reporting period </w:t>
            </w:r>
            <w:r w:rsidR="00D05E38" w:rsidRPr="00760225">
              <w:rPr>
                <w:rFonts w:ascii="Trebuchet MS" w:hAnsi="Trebuchet MS"/>
                <w:b/>
                <w:lang w:val="en-GB"/>
              </w:rPr>
              <w:t xml:space="preserve">(according to </w:t>
            </w:r>
            <w:r w:rsidR="007871D8">
              <w:rPr>
                <w:rFonts w:ascii="Trebuchet MS" w:hAnsi="Trebuchet MS"/>
                <w:b/>
                <w:lang w:val="en-GB"/>
              </w:rPr>
              <w:t xml:space="preserve">subsidy </w:t>
            </w:r>
            <w:r w:rsidR="00D05E38" w:rsidRPr="00760225">
              <w:rPr>
                <w:rFonts w:ascii="Trebuchet MS" w:hAnsi="Trebuchet MS"/>
                <w:b/>
                <w:lang w:val="en-GB"/>
              </w:rPr>
              <w:t xml:space="preserve">contract) </w:t>
            </w:r>
          </w:p>
        </w:tc>
        <w:tc>
          <w:tcPr>
            <w:tcW w:w="4221" w:type="dxa"/>
            <w:gridSpan w:val="2"/>
          </w:tcPr>
          <w:p w14:paraId="0B47BD11" w14:textId="77777777" w:rsidR="00D05E38" w:rsidRPr="00760225" w:rsidRDefault="00D05E38" w:rsidP="00066C1A">
            <w:pPr>
              <w:jc w:val="center"/>
              <w:rPr>
                <w:rFonts w:ascii="Trebuchet MS" w:hAnsi="Trebuchet MS"/>
                <w:b/>
                <w:lang w:val="en-GB"/>
              </w:rPr>
            </w:pPr>
            <w:r w:rsidRPr="00760225">
              <w:rPr>
                <w:rFonts w:ascii="Trebuchet MS" w:hAnsi="Trebuchet MS"/>
                <w:b/>
                <w:lang w:val="en-GB"/>
              </w:rPr>
              <w:t>Degree of accomplishment</w:t>
            </w:r>
          </w:p>
        </w:tc>
      </w:tr>
      <w:tr w:rsidR="00D05E38" w:rsidRPr="00760225" w14:paraId="54288CB3" w14:textId="77777777" w:rsidTr="002F49C9">
        <w:trPr>
          <w:cantSplit/>
          <w:trHeight w:val="442"/>
        </w:trPr>
        <w:tc>
          <w:tcPr>
            <w:tcW w:w="5247" w:type="dxa"/>
            <w:vMerge/>
          </w:tcPr>
          <w:p w14:paraId="0887191A" w14:textId="77777777" w:rsidR="00D05E38" w:rsidRPr="00760225" w:rsidRDefault="00D05E38" w:rsidP="00066C1A">
            <w:pPr>
              <w:jc w:val="center"/>
              <w:rPr>
                <w:rFonts w:ascii="Trebuchet MS" w:hAnsi="Trebuchet MS"/>
                <w:b/>
                <w:lang w:val="en-GB"/>
              </w:rPr>
            </w:pPr>
          </w:p>
        </w:tc>
        <w:tc>
          <w:tcPr>
            <w:tcW w:w="850" w:type="dxa"/>
            <w:vAlign w:val="center"/>
          </w:tcPr>
          <w:p w14:paraId="41DAACDF" w14:textId="77777777" w:rsidR="0038719E" w:rsidRPr="00760225" w:rsidRDefault="0038719E" w:rsidP="00066C1A">
            <w:pPr>
              <w:jc w:val="center"/>
              <w:rPr>
                <w:rFonts w:ascii="Trebuchet MS" w:hAnsi="Trebuchet MS"/>
                <w:b/>
                <w:lang w:val="en-GB"/>
              </w:rPr>
            </w:pPr>
            <w:r w:rsidRPr="00760225">
              <w:rPr>
                <w:rFonts w:ascii="Trebuchet MS" w:hAnsi="Trebuchet MS"/>
                <w:b/>
                <w:lang w:val="en-GB"/>
              </w:rPr>
              <w:t>%</w:t>
            </w:r>
          </w:p>
        </w:tc>
        <w:tc>
          <w:tcPr>
            <w:tcW w:w="3371" w:type="dxa"/>
            <w:vAlign w:val="center"/>
          </w:tcPr>
          <w:p w14:paraId="7D26CA37" w14:textId="77777777" w:rsidR="00D05E38" w:rsidRPr="00760225" w:rsidRDefault="00E22435" w:rsidP="00066C1A">
            <w:pPr>
              <w:jc w:val="center"/>
              <w:rPr>
                <w:rFonts w:ascii="Trebuchet MS" w:hAnsi="Trebuchet MS"/>
                <w:b/>
                <w:lang w:val="en-GB"/>
              </w:rPr>
            </w:pPr>
            <w:r>
              <w:rPr>
                <w:rFonts w:ascii="Trebuchet MS" w:hAnsi="Trebuchet MS"/>
                <w:b/>
                <w:lang w:val="en-GB"/>
              </w:rPr>
              <w:t>Comment</w:t>
            </w:r>
          </w:p>
        </w:tc>
      </w:tr>
      <w:tr w:rsidR="00D05E38" w:rsidRPr="00760225" w14:paraId="7B439254" w14:textId="77777777" w:rsidTr="002F49C9">
        <w:trPr>
          <w:trHeight w:val="96"/>
        </w:trPr>
        <w:tc>
          <w:tcPr>
            <w:tcW w:w="5247" w:type="dxa"/>
            <w:vAlign w:val="center"/>
          </w:tcPr>
          <w:p w14:paraId="32AA9E72" w14:textId="77777777" w:rsidR="00D05E38" w:rsidRPr="00760225" w:rsidRDefault="00D05E38" w:rsidP="00066C1A">
            <w:pPr>
              <w:rPr>
                <w:rFonts w:ascii="Trebuchet MS" w:hAnsi="Trebuchet MS"/>
                <w:b/>
                <w:lang w:val="en-GB"/>
              </w:rPr>
            </w:pPr>
          </w:p>
        </w:tc>
        <w:tc>
          <w:tcPr>
            <w:tcW w:w="850" w:type="dxa"/>
            <w:vAlign w:val="center"/>
          </w:tcPr>
          <w:p w14:paraId="568D5913" w14:textId="77777777" w:rsidR="00D05E38" w:rsidRPr="00760225" w:rsidRDefault="00D05E38" w:rsidP="00066C1A">
            <w:pPr>
              <w:rPr>
                <w:rFonts w:ascii="Trebuchet MS" w:hAnsi="Trebuchet MS"/>
                <w:b/>
                <w:lang w:val="en-GB"/>
              </w:rPr>
            </w:pPr>
          </w:p>
        </w:tc>
        <w:tc>
          <w:tcPr>
            <w:tcW w:w="3371" w:type="dxa"/>
            <w:vAlign w:val="center"/>
          </w:tcPr>
          <w:p w14:paraId="079F09B1" w14:textId="77777777" w:rsidR="00D05E38" w:rsidRPr="00760225" w:rsidRDefault="00D05E38" w:rsidP="00066C1A">
            <w:pPr>
              <w:rPr>
                <w:rFonts w:ascii="Trebuchet MS" w:hAnsi="Trebuchet MS"/>
                <w:b/>
                <w:lang w:val="en-GB"/>
              </w:rPr>
            </w:pPr>
          </w:p>
        </w:tc>
      </w:tr>
      <w:tr w:rsidR="00D05E38" w:rsidRPr="00760225" w14:paraId="7F12DD5C" w14:textId="77777777" w:rsidTr="002F49C9">
        <w:trPr>
          <w:trHeight w:val="375"/>
        </w:trPr>
        <w:tc>
          <w:tcPr>
            <w:tcW w:w="5247" w:type="dxa"/>
            <w:vAlign w:val="center"/>
          </w:tcPr>
          <w:p w14:paraId="6A51A835" w14:textId="77777777" w:rsidR="00D05E38" w:rsidRPr="00760225" w:rsidRDefault="00D05E38" w:rsidP="00066C1A">
            <w:pPr>
              <w:rPr>
                <w:rFonts w:ascii="Trebuchet MS" w:hAnsi="Trebuchet MS"/>
                <w:b/>
                <w:lang w:val="en-GB"/>
              </w:rPr>
            </w:pPr>
          </w:p>
        </w:tc>
        <w:tc>
          <w:tcPr>
            <w:tcW w:w="850" w:type="dxa"/>
            <w:vAlign w:val="center"/>
          </w:tcPr>
          <w:p w14:paraId="59AEF7A8" w14:textId="77777777" w:rsidR="00D05E38" w:rsidRPr="00760225" w:rsidRDefault="00D05E38" w:rsidP="00066C1A">
            <w:pPr>
              <w:rPr>
                <w:rFonts w:ascii="Trebuchet MS" w:hAnsi="Trebuchet MS"/>
                <w:b/>
                <w:lang w:val="en-GB"/>
              </w:rPr>
            </w:pPr>
          </w:p>
        </w:tc>
        <w:tc>
          <w:tcPr>
            <w:tcW w:w="3371" w:type="dxa"/>
            <w:vAlign w:val="center"/>
          </w:tcPr>
          <w:p w14:paraId="285FD248" w14:textId="77777777" w:rsidR="00D05E38" w:rsidRPr="00760225" w:rsidRDefault="00D05E38" w:rsidP="00066C1A">
            <w:pPr>
              <w:rPr>
                <w:rFonts w:ascii="Trebuchet MS" w:hAnsi="Trebuchet MS"/>
                <w:b/>
                <w:lang w:val="en-GB"/>
              </w:rPr>
            </w:pPr>
          </w:p>
        </w:tc>
      </w:tr>
      <w:tr w:rsidR="00D05E38" w:rsidRPr="00760225" w14:paraId="646F70F7" w14:textId="77777777" w:rsidTr="002F49C9">
        <w:trPr>
          <w:trHeight w:val="385"/>
        </w:trPr>
        <w:tc>
          <w:tcPr>
            <w:tcW w:w="5247" w:type="dxa"/>
            <w:vAlign w:val="center"/>
          </w:tcPr>
          <w:p w14:paraId="11C2FE06" w14:textId="77777777" w:rsidR="00D05E38" w:rsidRPr="00760225" w:rsidRDefault="00D05E38" w:rsidP="00066C1A">
            <w:pPr>
              <w:rPr>
                <w:rFonts w:ascii="Trebuchet MS" w:hAnsi="Trebuchet MS"/>
                <w:b/>
                <w:lang w:val="en-GB"/>
              </w:rPr>
            </w:pPr>
          </w:p>
        </w:tc>
        <w:tc>
          <w:tcPr>
            <w:tcW w:w="850" w:type="dxa"/>
            <w:vAlign w:val="center"/>
          </w:tcPr>
          <w:p w14:paraId="0097D95E" w14:textId="77777777" w:rsidR="00D05E38" w:rsidRPr="00760225" w:rsidRDefault="00D05E38" w:rsidP="00066C1A">
            <w:pPr>
              <w:rPr>
                <w:rFonts w:ascii="Trebuchet MS" w:hAnsi="Trebuchet MS"/>
                <w:b/>
                <w:lang w:val="en-GB"/>
              </w:rPr>
            </w:pPr>
          </w:p>
        </w:tc>
        <w:tc>
          <w:tcPr>
            <w:tcW w:w="3371" w:type="dxa"/>
            <w:vAlign w:val="center"/>
          </w:tcPr>
          <w:p w14:paraId="5C7A8C91" w14:textId="77777777" w:rsidR="00D05E38" w:rsidRPr="00760225" w:rsidRDefault="00D05E38" w:rsidP="00066C1A">
            <w:pPr>
              <w:rPr>
                <w:rFonts w:ascii="Trebuchet MS" w:hAnsi="Trebuchet MS"/>
                <w:b/>
                <w:lang w:val="en-GB"/>
              </w:rPr>
            </w:pPr>
          </w:p>
        </w:tc>
      </w:tr>
    </w:tbl>
    <w:p w14:paraId="224D9451" w14:textId="77777777" w:rsidR="00D35EE9" w:rsidRPr="00DB7E79" w:rsidRDefault="00D35EE9" w:rsidP="00CA13C2">
      <w:pPr>
        <w:spacing w:before="120" w:after="120"/>
        <w:jc w:val="both"/>
        <w:rPr>
          <w:rFonts w:ascii="Trebuchet MS" w:hAnsi="Trebuchet MS" w:cs="Arial"/>
          <w:b/>
          <w:bCs/>
          <w:sz w:val="10"/>
          <w:lang w:val="en-GB"/>
        </w:rPr>
      </w:pPr>
    </w:p>
    <w:tbl>
      <w:tblPr>
        <w:tblW w:w="486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509"/>
      </w:tblGrid>
      <w:tr w:rsidR="00B34F7E" w:rsidRPr="00760225" w14:paraId="44ECB8AB" w14:textId="77777777" w:rsidTr="00DB7E79">
        <w:trPr>
          <w:trHeight w:val="491"/>
        </w:trPr>
        <w:tc>
          <w:tcPr>
            <w:tcW w:w="5000" w:type="pct"/>
            <w:tcBorders>
              <w:bottom w:val="single" w:sz="4" w:space="0" w:color="auto"/>
            </w:tcBorders>
            <w:shd w:val="clear" w:color="auto" w:fill="auto"/>
          </w:tcPr>
          <w:p w14:paraId="153FA013" w14:textId="77777777" w:rsidR="00CA13C2" w:rsidRPr="00760225" w:rsidRDefault="004A1CD6" w:rsidP="00066C1A">
            <w:pPr>
              <w:jc w:val="both"/>
              <w:rPr>
                <w:rFonts w:ascii="Trebuchet MS" w:hAnsi="Trebuchet MS" w:cs="Arial"/>
                <w:b/>
                <w:bCs/>
                <w:lang w:val="en-GB"/>
              </w:rPr>
            </w:pPr>
            <w:r w:rsidRPr="00760225">
              <w:rPr>
                <w:rFonts w:ascii="Trebuchet MS" w:hAnsi="Trebuchet MS" w:cs="Arial"/>
                <w:b/>
                <w:bCs/>
                <w:lang w:val="en-GB"/>
              </w:rPr>
              <w:t>Activities carried o</w:t>
            </w:r>
            <w:r w:rsidR="00B34F7E" w:rsidRPr="00760225">
              <w:rPr>
                <w:rFonts w:ascii="Trebuchet MS" w:hAnsi="Trebuchet MS" w:cs="Arial"/>
                <w:b/>
                <w:bCs/>
                <w:lang w:val="en-GB"/>
              </w:rPr>
              <w:t>ut outside the programme area</w:t>
            </w:r>
            <w:r w:rsidR="00B34F7E" w:rsidRPr="00760225">
              <w:rPr>
                <w:rStyle w:val="FootnoteReference"/>
                <w:rFonts w:ascii="Trebuchet MS" w:hAnsi="Trebuchet MS" w:cs="Arial"/>
                <w:b/>
                <w:bCs/>
                <w:lang w:val="en-GB"/>
              </w:rPr>
              <w:footnoteReference w:id="2"/>
            </w:r>
            <w:r w:rsidR="00F500DE" w:rsidRPr="00760225">
              <w:rPr>
                <w:rFonts w:ascii="Trebuchet MS" w:hAnsi="Trebuchet MS" w:cs="Arial"/>
                <w:b/>
                <w:bCs/>
                <w:lang w:val="en-GB"/>
              </w:rPr>
              <w:t xml:space="preserve"> </w:t>
            </w:r>
            <w:r w:rsidR="0037643B">
              <w:rPr>
                <w:rFonts w:ascii="Trebuchet MS" w:hAnsi="Trebuchet MS" w:cs="Arial"/>
                <w:b/>
                <w:bCs/>
                <w:lang w:val="en-GB"/>
              </w:rPr>
              <w:t xml:space="preserve">during the reported period </w:t>
            </w:r>
            <w:r w:rsidR="00F500DE" w:rsidRPr="00760225">
              <w:rPr>
                <w:rFonts w:ascii="Trebuchet MS" w:hAnsi="Trebuchet MS" w:cs="Arial"/>
                <w:b/>
                <w:bCs/>
                <w:lang w:val="en-GB"/>
              </w:rPr>
              <w:t>(if the case)</w:t>
            </w:r>
          </w:p>
        </w:tc>
      </w:tr>
      <w:tr w:rsidR="00B34F7E" w:rsidRPr="00760225" w14:paraId="5566581A" w14:textId="77777777" w:rsidTr="00DB7E79">
        <w:trPr>
          <w:trHeight w:val="1278"/>
        </w:trPr>
        <w:tc>
          <w:tcPr>
            <w:tcW w:w="5000" w:type="pct"/>
            <w:shd w:val="clear" w:color="auto" w:fill="FFFFFF"/>
          </w:tcPr>
          <w:p w14:paraId="487541B3" w14:textId="77777777" w:rsidR="00F500DE" w:rsidRPr="00760225" w:rsidRDefault="00F500DE" w:rsidP="00CF124E">
            <w:pPr>
              <w:spacing w:before="120" w:after="120"/>
              <w:jc w:val="both"/>
              <w:rPr>
                <w:rFonts w:ascii="Trebuchet MS" w:hAnsi="Trebuchet MS"/>
                <w:lang w:val="en-GB"/>
              </w:rPr>
            </w:pPr>
          </w:p>
        </w:tc>
      </w:tr>
    </w:tbl>
    <w:p w14:paraId="524EC2BF" w14:textId="77777777" w:rsidR="00CA13C2" w:rsidRDefault="00CA13C2">
      <w:pPr>
        <w:spacing w:line="276" w:lineRule="auto"/>
        <w:rPr>
          <w:rFonts w:ascii="Trebuchet MS" w:hAnsi="Trebuchet MS"/>
          <w:b/>
          <w:lang w:val="en-GB"/>
        </w:rPr>
      </w:pPr>
    </w:p>
    <w:p w14:paraId="32920968" w14:textId="77777777" w:rsidR="00D05E38" w:rsidRDefault="00066C1A" w:rsidP="00066C1A">
      <w:pPr>
        <w:pBdr>
          <w:bottom w:val="single" w:sz="4" w:space="1" w:color="auto"/>
        </w:pBdr>
        <w:spacing w:line="276" w:lineRule="auto"/>
        <w:rPr>
          <w:rFonts w:ascii="Trebuchet MS" w:hAnsi="Trebuchet MS"/>
          <w:b/>
        </w:rPr>
      </w:pPr>
      <w:r>
        <w:rPr>
          <w:rFonts w:ascii="Trebuchet MS" w:hAnsi="Trebuchet MS"/>
          <w:b/>
        </w:rPr>
        <w:t>2.</w:t>
      </w:r>
      <w:r w:rsidR="00B34DA9">
        <w:rPr>
          <w:rFonts w:ascii="Trebuchet MS" w:hAnsi="Trebuchet MS"/>
          <w:b/>
        </w:rPr>
        <w:t xml:space="preserve"> </w:t>
      </w:r>
      <w:r w:rsidR="00E22435" w:rsidRPr="00B34DA9">
        <w:rPr>
          <w:rFonts w:ascii="Trebuchet MS" w:hAnsi="Trebuchet MS"/>
          <w:b/>
        </w:rPr>
        <w:t>On-</w:t>
      </w:r>
      <w:r w:rsidR="00B34DA9" w:rsidRPr="00B34DA9">
        <w:rPr>
          <w:rFonts w:ascii="Trebuchet MS" w:hAnsi="Trebuchet MS"/>
          <w:b/>
        </w:rPr>
        <w:t xml:space="preserve">the-spot evidence </w:t>
      </w:r>
      <w:r w:rsidR="00E22435">
        <w:rPr>
          <w:rFonts w:ascii="Trebuchet MS" w:hAnsi="Trebuchet MS"/>
          <w:b/>
        </w:rPr>
        <w:t xml:space="preserve">of </w:t>
      </w:r>
      <w:r w:rsidR="00E22435" w:rsidRPr="00B34DA9">
        <w:rPr>
          <w:rFonts w:ascii="Trebuchet MS" w:hAnsi="Trebuchet MS"/>
          <w:b/>
        </w:rPr>
        <w:t xml:space="preserve"> </w:t>
      </w:r>
      <w:r w:rsidR="00B34DA9" w:rsidRPr="00B34DA9">
        <w:rPr>
          <w:rFonts w:ascii="Trebuchet MS" w:hAnsi="Trebuchet MS"/>
          <w:b/>
        </w:rPr>
        <w:t>the reported activities taken place?</w:t>
      </w:r>
    </w:p>
    <w:p w14:paraId="277FA377" w14:textId="77777777" w:rsidR="00B34DA9" w:rsidRPr="00066C1A" w:rsidRDefault="00B34DA9">
      <w:pPr>
        <w:spacing w:line="276" w:lineRule="auto"/>
        <w:rPr>
          <w:rFonts w:ascii="Trebuchet MS" w:hAnsi="Trebuchet MS"/>
          <w:sz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5"/>
      </w:tblGrid>
      <w:tr w:rsidR="00D05E38" w:rsidRPr="00760225" w14:paraId="5A1707C0" w14:textId="77777777" w:rsidTr="00F500DE">
        <w:trPr>
          <w:trHeight w:val="355"/>
        </w:trPr>
        <w:tc>
          <w:tcPr>
            <w:tcW w:w="9585" w:type="dxa"/>
          </w:tcPr>
          <w:p w14:paraId="66AEC70C" w14:textId="77777777" w:rsidR="001E0EE4" w:rsidRPr="002F49C9" w:rsidRDefault="002F49C9" w:rsidP="002F49C9">
            <w:pPr>
              <w:numPr>
                <w:ilvl w:val="0"/>
                <w:numId w:val="30"/>
              </w:numPr>
              <w:spacing w:line="276" w:lineRule="auto"/>
              <w:ind w:left="454"/>
              <w:rPr>
                <w:rFonts w:ascii="Trebuchet MS" w:hAnsi="Trebuchet MS"/>
                <w:b/>
                <w:lang w:val="en-GB"/>
              </w:rPr>
            </w:pPr>
            <w:r w:rsidRPr="002F49C9">
              <w:rPr>
                <w:rFonts w:ascii="Trebuchet MS" w:hAnsi="Trebuchet MS"/>
                <w:b/>
                <w:u w:val="single"/>
                <w:lang w:val="en-GB"/>
              </w:rPr>
              <w:t>PRODUCTS</w:t>
            </w:r>
            <w:r w:rsidRPr="00760225">
              <w:rPr>
                <w:rFonts w:ascii="Trebuchet MS" w:hAnsi="Trebuchet MS"/>
                <w:b/>
                <w:lang w:val="en-GB"/>
              </w:rPr>
              <w:t xml:space="preserve"> </w:t>
            </w:r>
            <w:r w:rsidR="00D05E38" w:rsidRPr="00760225">
              <w:rPr>
                <w:rFonts w:ascii="Trebuchet MS" w:hAnsi="Trebuchet MS"/>
                <w:b/>
                <w:lang w:val="en-GB"/>
              </w:rPr>
              <w:t xml:space="preserve">and </w:t>
            </w:r>
            <w:r w:rsidRPr="002F49C9">
              <w:rPr>
                <w:rFonts w:ascii="Trebuchet MS" w:hAnsi="Trebuchet MS"/>
                <w:b/>
                <w:u w:val="single"/>
                <w:lang w:val="en-GB"/>
              </w:rPr>
              <w:t>EQUIPMENT</w:t>
            </w:r>
            <w:r w:rsidR="0037643B" w:rsidRPr="00760225">
              <w:rPr>
                <w:rFonts w:ascii="Trebuchet MS" w:hAnsi="Trebuchet MS"/>
                <w:b/>
                <w:lang w:val="en-GB"/>
              </w:rPr>
              <w:t xml:space="preserve"> </w:t>
            </w:r>
            <w:r w:rsidR="0037643B">
              <w:rPr>
                <w:rFonts w:ascii="Trebuchet MS" w:hAnsi="Trebuchet MS"/>
                <w:b/>
                <w:lang w:val="en-GB"/>
              </w:rPr>
              <w:t>s</w:t>
            </w:r>
            <w:r w:rsidR="0037643B" w:rsidRPr="00760225">
              <w:rPr>
                <w:rFonts w:ascii="Trebuchet MS" w:hAnsi="Trebuchet MS"/>
                <w:b/>
                <w:lang w:val="en-GB"/>
              </w:rPr>
              <w:t>uppl</w:t>
            </w:r>
            <w:r w:rsidR="0037643B">
              <w:rPr>
                <w:rFonts w:ascii="Trebuchet MS" w:hAnsi="Trebuchet MS"/>
                <w:b/>
                <w:lang w:val="en-GB"/>
              </w:rPr>
              <w:t>ied</w:t>
            </w:r>
            <w:r w:rsidR="0037643B" w:rsidRPr="00760225">
              <w:rPr>
                <w:rFonts w:ascii="Trebuchet MS" w:hAnsi="Trebuchet MS"/>
                <w:b/>
                <w:lang w:val="en-GB"/>
              </w:rPr>
              <w:t xml:space="preserve"> </w:t>
            </w:r>
            <w:r w:rsidR="0037643B">
              <w:rPr>
                <w:rFonts w:ascii="Trebuchet MS" w:hAnsi="Trebuchet MS"/>
                <w:b/>
                <w:lang w:val="en-GB"/>
              </w:rPr>
              <w:t>during the reporting period</w:t>
            </w:r>
            <w:r w:rsidR="00E22435">
              <w:rPr>
                <w:rFonts w:ascii="Trebuchet MS" w:hAnsi="Trebuchet MS"/>
                <w:b/>
                <w:lang w:val="en-GB"/>
              </w:rPr>
              <w:t xml:space="preserve"> (if the case)</w:t>
            </w:r>
            <w:r w:rsidR="0037643B">
              <w:rPr>
                <w:rFonts w:ascii="Trebuchet MS" w:hAnsi="Trebuchet MS"/>
                <w:b/>
                <w:lang w:val="en-GB"/>
              </w:rPr>
              <w:t>:</w:t>
            </w:r>
          </w:p>
        </w:tc>
      </w:tr>
      <w:tr w:rsidR="00D05E38" w:rsidRPr="00760225" w14:paraId="45359E81" w14:textId="77777777" w:rsidTr="00F500DE">
        <w:trPr>
          <w:trHeight w:val="643"/>
        </w:trPr>
        <w:tc>
          <w:tcPr>
            <w:tcW w:w="9585" w:type="dxa"/>
          </w:tcPr>
          <w:p w14:paraId="40913C46" w14:textId="77777777" w:rsidR="00F07785" w:rsidRPr="002F49C9" w:rsidRDefault="00F07785" w:rsidP="00F07785">
            <w:pPr>
              <w:spacing w:line="276" w:lineRule="auto"/>
              <w:rPr>
                <w:rFonts w:ascii="Trebuchet MS" w:hAnsi="Trebuchet MS"/>
                <w:b/>
                <w:i/>
                <w:sz w:val="12"/>
                <w:lang w:val="en-GB"/>
              </w:rPr>
            </w:pP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5"/>
              <w:gridCol w:w="624"/>
              <w:gridCol w:w="624"/>
              <w:gridCol w:w="624"/>
            </w:tblGrid>
            <w:tr w:rsidR="00E22435" w:rsidRPr="00DE243B" w14:paraId="46EEF4B8" w14:textId="77777777" w:rsidTr="0047160C">
              <w:tc>
                <w:tcPr>
                  <w:tcW w:w="7395" w:type="dxa"/>
                  <w:shd w:val="clear" w:color="auto" w:fill="auto"/>
                </w:tcPr>
                <w:p w14:paraId="1EC21602" w14:textId="77777777" w:rsidR="00E22435" w:rsidRPr="0047160C" w:rsidRDefault="00EB77F4" w:rsidP="00066C1A">
                  <w:pPr>
                    <w:rPr>
                      <w:rFonts w:ascii="Trebuchet MS" w:hAnsi="Trebuchet MS" w:cs="Arial"/>
                      <w:b/>
                      <w:bCs/>
                      <w:lang w:val="en-GB"/>
                    </w:rPr>
                  </w:pPr>
                  <w:r>
                    <w:rPr>
                      <w:rFonts w:ascii="Trebuchet MS" w:hAnsi="Trebuchet MS" w:cs="Arial"/>
                      <w:b/>
                      <w:bCs/>
                      <w:lang w:val="en-GB"/>
                    </w:rPr>
                    <w:t>(name of the equipment purchased)*</w:t>
                  </w:r>
                </w:p>
              </w:tc>
              <w:tc>
                <w:tcPr>
                  <w:tcW w:w="624" w:type="dxa"/>
                  <w:shd w:val="clear" w:color="auto" w:fill="auto"/>
                </w:tcPr>
                <w:p w14:paraId="16D316A2" w14:textId="77777777" w:rsidR="00E22435" w:rsidRPr="0047160C" w:rsidRDefault="00E22435" w:rsidP="00066C1A">
                  <w:pPr>
                    <w:rPr>
                      <w:rFonts w:ascii="Trebuchet MS" w:hAnsi="Trebuchet MS" w:cs="Arial"/>
                      <w:b/>
                      <w:bCs/>
                      <w:sz w:val="22"/>
                      <w:lang w:val="bg-BG"/>
                    </w:rPr>
                  </w:pPr>
                  <w:r w:rsidRPr="0047160C">
                    <w:rPr>
                      <w:rFonts w:ascii="Trebuchet MS" w:hAnsi="Trebuchet MS"/>
                      <w:b/>
                      <w:i/>
                      <w:sz w:val="22"/>
                      <w:lang w:val="en-GB"/>
                    </w:rPr>
                    <w:t xml:space="preserve">YES         </w:t>
                  </w:r>
                </w:p>
              </w:tc>
              <w:tc>
                <w:tcPr>
                  <w:tcW w:w="624" w:type="dxa"/>
                  <w:shd w:val="clear" w:color="auto" w:fill="auto"/>
                </w:tcPr>
                <w:p w14:paraId="3B17F867" w14:textId="77777777" w:rsidR="00E22435" w:rsidRPr="0047160C" w:rsidRDefault="00E22435" w:rsidP="00066C1A">
                  <w:pPr>
                    <w:rPr>
                      <w:rFonts w:ascii="Trebuchet MS" w:hAnsi="Trebuchet MS" w:cs="Arial"/>
                      <w:b/>
                      <w:bCs/>
                      <w:sz w:val="22"/>
                      <w:lang w:val="bg-BG"/>
                    </w:rPr>
                  </w:pPr>
                  <w:r w:rsidRPr="0047160C">
                    <w:rPr>
                      <w:rFonts w:ascii="Trebuchet MS" w:hAnsi="Trebuchet MS" w:cs="Arial"/>
                      <w:b/>
                      <w:bCs/>
                      <w:i/>
                      <w:sz w:val="22"/>
                      <w:lang w:val="en-GB"/>
                    </w:rPr>
                    <w:t>NO</w:t>
                  </w:r>
                </w:p>
              </w:tc>
              <w:tc>
                <w:tcPr>
                  <w:tcW w:w="624" w:type="dxa"/>
                </w:tcPr>
                <w:p w14:paraId="21A1600F" w14:textId="77777777" w:rsidR="00E22435" w:rsidRPr="0047160C" w:rsidRDefault="00E22435" w:rsidP="00066C1A">
                  <w:pPr>
                    <w:rPr>
                      <w:rFonts w:ascii="Trebuchet MS" w:hAnsi="Trebuchet MS" w:cs="Arial"/>
                      <w:b/>
                      <w:bCs/>
                      <w:i/>
                      <w:sz w:val="22"/>
                      <w:lang w:val="en-GB"/>
                    </w:rPr>
                  </w:pPr>
                  <w:r w:rsidRPr="0047160C">
                    <w:rPr>
                      <w:rFonts w:ascii="Trebuchet MS" w:hAnsi="Trebuchet MS" w:cs="Arial"/>
                      <w:b/>
                      <w:bCs/>
                      <w:i/>
                      <w:sz w:val="22"/>
                      <w:lang w:val="en-GB"/>
                    </w:rPr>
                    <w:t>NA</w:t>
                  </w:r>
                </w:p>
              </w:tc>
            </w:tr>
            <w:tr w:rsidR="00E22435" w:rsidRPr="00DE243B" w14:paraId="01992539" w14:textId="77777777" w:rsidTr="0047160C">
              <w:tc>
                <w:tcPr>
                  <w:tcW w:w="7395" w:type="dxa"/>
                  <w:shd w:val="clear" w:color="auto" w:fill="auto"/>
                </w:tcPr>
                <w:p w14:paraId="582F0571" w14:textId="77777777" w:rsidR="00E22435" w:rsidRPr="0047160C" w:rsidRDefault="00F1697E" w:rsidP="00066C1A">
                  <w:pPr>
                    <w:rPr>
                      <w:rFonts w:ascii="Trebuchet MS" w:hAnsi="Trebuchet MS" w:cs="Arial"/>
                      <w:bCs/>
                      <w:lang w:val="en-GB"/>
                    </w:rPr>
                  </w:pPr>
                  <w:r>
                    <w:rPr>
                      <w:rFonts w:ascii="Trebuchet MS" w:hAnsi="Trebuchet MS" w:cs="Arial"/>
                      <w:bCs/>
                      <w:lang w:val="en-GB"/>
                    </w:rPr>
                    <w:t>Are the original documents for the carried out procurement procedure and purchased products at place?</w:t>
                  </w:r>
                </w:p>
              </w:tc>
              <w:tc>
                <w:tcPr>
                  <w:tcW w:w="624" w:type="dxa"/>
                  <w:shd w:val="clear" w:color="auto" w:fill="auto"/>
                </w:tcPr>
                <w:p w14:paraId="1EF0AEA6" w14:textId="77777777" w:rsidR="00E22435" w:rsidRPr="00760225" w:rsidRDefault="00E22435" w:rsidP="00066C1A">
                  <w:pPr>
                    <w:rPr>
                      <w:rFonts w:ascii="Trebuchet MS" w:hAnsi="Trebuchet MS"/>
                      <w:b/>
                      <w:i/>
                      <w:lang w:val="en-GB"/>
                    </w:rPr>
                  </w:pPr>
                </w:p>
              </w:tc>
              <w:tc>
                <w:tcPr>
                  <w:tcW w:w="624" w:type="dxa"/>
                  <w:shd w:val="clear" w:color="auto" w:fill="auto"/>
                </w:tcPr>
                <w:p w14:paraId="1268CDAE" w14:textId="77777777" w:rsidR="00E22435" w:rsidRPr="000F46A4" w:rsidRDefault="00E22435" w:rsidP="00066C1A">
                  <w:pPr>
                    <w:rPr>
                      <w:rFonts w:ascii="Trebuchet MS" w:hAnsi="Trebuchet MS" w:cs="Arial"/>
                      <w:b/>
                      <w:bCs/>
                      <w:i/>
                      <w:lang w:val="en-GB"/>
                    </w:rPr>
                  </w:pPr>
                </w:p>
              </w:tc>
              <w:tc>
                <w:tcPr>
                  <w:tcW w:w="624" w:type="dxa"/>
                </w:tcPr>
                <w:p w14:paraId="59A7489A" w14:textId="77777777" w:rsidR="00E22435" w:rsidRDefault="00E22435" w:rsidP="00066C1A">
                  <w:pPr>
                    <w:rPr>
                      <w:rFonts w:ascii="Trebuchet MS" w:hAnsi="Trebuchet MS" w:cs="Arial"/>
                      <w:b/>
                      <w:bCs/>
                      <w:i/>
                      <w:lang w:val="en-GB"/>
                    </w:rPr>
                  </w:pPr>
                </w:p>
              </w:tc>
            </w:tr>
            <w:tr w:rsidR="00F1697E" w:rsidRPr="00DE243B" w14:paraId="229EAFDE" w14:textId="77777777" w:rsidTr="0047160C">
              <w:tc>
                <w:tcPr>
                  <w:tcW w:w="7395" w:type="dxa"/>
                  <w:shd w:val="clear" w:color="auto" w:fill="auto"/>
                </w:tcPr>
                <w:p w14:paraId="6B35B70C" w14:textId="77777777" w:rsidR="00F1697E" w:rsidRDefault="00F1697E" w:rsidP="00066C1A">
                  <w:pPr>
                    <w:rPr>
                      <w:rFonts w:ascii="Trebuchet MS" w:hAnsi="Trebuchet MS" w:cs="Arial"/>
                      <w:bCs/>
                      <w:lang w:val="en-GB"/>
                    </w:rPr>
                  </w:pPr>
                  <w:r>
                    <w:rPr>
                      <w:rFonts w:ascii="Trebuchet MS" w:hAnsi="Trebuchet MS" w:cs="Arial"/>
                      <w:bCs/>
                      <w:lang w:val="en-GB"/>
                    </w:rPr>
                    <w:t xml:space="preserve">Are the products/equipment available and do the </w:t>
                  </w:r>
                  <w:r w:rsidRPr="00F1697E">
                    <w:rPr>
                      <w:rFonts w:ascii="Trebuchet MS" w:hAnsi="Trebuchet MS" w:cs="Arial"/>
                      <w:bCs/>
                      <w:lang w:val="en-GB"/>
                    </w:rPr>
                    <w:t>Brand, Type and Serial number of each product supplied</w:t>
                  </w:r>
                  <w:r>
                    <w:rPr>
                      <w:rFonts w:ascii="Trebuchet MS" w:hAnsi="Trebuchet MS" w:cs="Arial"/>
                      <w:bCs/>
                      <w:lang w:val="en-GB"/>
                    </w:rPr>
                    <w:t xml:space="preserve"> correspond to the respective documentation</w:t>
                  </w:r>
                </w:p>
              </w:tc>
              <w:tc>
                <w:tcPr>
                  <w:tcW w:w="624" w:type="dxa"/>
                  <w:shd w:val="clear" w:color="auto" w:fill="auto"/>
                </w:tcPr>
                <w:p w14:paraId="06BC422C" w14:textId="77777777" w:rsidR="00F1697E" w:rsidRPr="00760225" w:rsidRDefault="00F1697E" w:rsidP="00066C1A">
                  <w:pPr>
                    <w:rPr>
                      <w:rFonts w:ascii="Trebuchet MS" w:hAnsi="Trebuchet MS"/>
                      <w:b/>
                      <w:i/>
                      <w:lang w:val="en-GB"/>
                    </w:rPr>
                  </w:pPr>
                </w:p>
              </w:tc>
              <w:tc>
                <w:tcPr>
                  <w:tcW w:w="624" w:type="dxa"/>
                  <w:shd w:val="clear" w:color="auto" w:fill="auto"/>
                </w:tcPr>
                <w:p w14:paraId="7F4345E8" w14:textId="77777777" w:rsidR="00F1697E" w:rsidRPr="000F46A4" w:rsidRDefault="00F1697E" w:rsidP="00066C1A">
                  <w:pPr>
                    <w:rPr>
                      <w:rFonts w:ascii="Trebuchet MS" w:hAnsi="Trebuchet MS" w:cs="Arial"/>
                      <w:b/>
                      <w:bCs/>
                      <w:i/>
                      <w:lang w:val="en-GB"/>
                    </w:rPr>
                  </w:pPr>
                </w:p>
              </w:tc>
              <w:tc>
                <w:tcPr>
                  <w:tcW w:w="624" w:type="dxa"/>
                </w:tcPr>
                <w:p w14:paraId="52DDD0C3" w14:textId="77777777" w:rsidR="00F1697E" w:rsidRDefault="00F1697E" w:rsidP="00066C1A">
                  <w:pPr>
                    <w:rPr>
                      <w:rFonts w:ascii="Trebuchet MS" w:hAnsi="Trebuchet MS" w:cs="Arial"/>
                      <w:b/>
                      <w:bCs/>
                      <w:i/>
                      <w:lang w:val="en-GB"/>
                    </w:rPr>
                  </w:pPr>
                </w:p>
              </w:tc>
            </w:tr>
            <w:tr w:rsidR="00E22435" w:rsidRPr="00DE243B" w14:paraId="704257B2" w14:textId="77777777" w:rsidTr="0047160C">
              <w:tc>
                <w:tcPr>
                  <w:tcW w:w="7395" w:type="dxa"/>
                  <w:shd w:val="clear" w:color="auto" w:fill="auto"/>
                </w:tcPr>
                <w:p w14:paraId="3CCDA81F" w14:textId="77777777" w:rsidR="00E22435" w:rsidRPr="0047160C" w:rsidRDefault="00E22435" w:rsidP="00066C1A">
                  <w:pPr>
                    <w:rPr>
                      <w:rFonts w:ascii="Trebuchet MS" w:hAnsi="Trebuchet MS" w:cs="Arial"/>
                      <w:bCs/>
                      <w:lang w:val="en-GB"/>
                    </w:rPr>
                  </w:pPr>
                  <w:r w:rsidRPr="0047160C">
                    <w:rPr>
                      <w:rFonts w:ascii="Trebuchet MS" w:hAnsi="Trebuchet MS" w:cs="Arial"/>
                      <w:bCs/>
                      <w:lang w:val="en-GB"/>
                    </w:rPr>
                    <w:t>Are the purchased or established assets used for purposes defined in the project?</w:t>
                  </w:r>
                </w:p>
              </w:tc>
              <w:tc>
                <w:tcPr>
                  <w:tcW w:w="624" w:type="dxa"/>
                  <w:shd w:val="clear" w:color="auto" w:fill="auto"/>
                </w:tcPr>
                <w:p w14:paraId="38B78A40" w14:textId="77777777" w:rsidR="00E22435" w:rsidRPr="00DE243B" w:rsidRDefault="00E22435" w:rsidP="00066C1A">
                  <w:pPr>
                    <w:rPr>
                      <w:rFonts w:ascii="Trebuchet MS" w:hAnsi="Trebuchet MS" w:cs="Arial"/>
                      <w:b/>
                      <w:bCs/>
                      <w:lang w:val="bg-BG"/>
                    </w:rPr>
                  </w:pPr>
                </w:p>
              </w:tc>
              <w:tc>
                <w:tcPr>
                  <w:tcW w:w="624" w:type="dxa"/>
                  <w:shd w:val="clear" w:color="auto" w:fill="auto"/>
                </w:tcPr>
                <w:p w14:paraId="743F7CAF" w14:textId="77777777" w:rsidR="00E22435" w:rsidRPr="00DE243B" w:rsidRDefault="00E22435" w:rsidP="00066C1A">
                  <w:pPr>
                    <w:rPr>
                      <w:rFonts w:ascii="Trebuchet MS" w:hAnsi="Trebuchet MS" w:cs="Arial"/>
                      <w:b/>
                      <w:bCs/>
                      <w:lang w:val="bg-BG"/>
                    </w:rPr>
                  </w:pPr>
                </w:p>
              </w:tc>
              <w:tc>
                <w:tcPr>
                  <w:tcW w:w="624" w:type="dxa"/>
                </w:tcPr>
                <w:p w14:paraId="429F31B2" w14:textId="77777777" w:rsidR="00E22435" w:rsidRPr="00DE243B" w:rsidRDefault="00E22435" w:rsidP="00066C1A">
                  <w:pPr>
                    <w:rPr>
                      <w:rFonts w:ascii="Trebuchet MS" w:hAnsi="Trebuchet MS" w:cs="Arial"/>
                      <w:b/>
                      <w:bCs/>
                      <w:lang w:val="bg-BG"/>
                    </w:rPr>
                  </w:pPr>
                </w:p>
              </w:tc>
            </w:tr>
            <w:tr w:rsidR="00E22435" w:rsidRPr="00DE243B" w14:paraId="5FBB42AC" w14:textId="77777777" w:rsidTr="0047160C">
              <w:tc>
                <w:tcPr>
                  <w:tcW w:w="7395" w:type="dxa"/>
                  <w:shd w:val="clear" w:color="auto" w:fill="auto"/>
                </w:tcPr>
                <w:p w14:paraId="3C2B464B" w14:textId="77777777" w:rsidR="00E22435" w:rsidRPr="0047160C" w:rsidRDefault="00E22435" w:rsidP="00066C1A">
                  <w:pPr>
                    <w:rPr>
                      <w:rFonts w:ascii="Trebuchet MS" w:hAnsi="Trebuchet MS" w:cs="Arial"/>
                      <w:bCs/>
                      <w:lang w:val="en-GB"/>
                    </w:rPr>
                  </w:pPr>
                  <w:r w:rsidRPr="0047160C">
                    <w:rPr>
                      <w:rFonts w:ascii="Trebuchet MS" w:hAnsi="Trebuchet MS" w:cs="Arial"/>
                      <w:bCs/>
                      <w:lang w:val="en-GB"/>
                    </w:rPr>
                    <w:t xml:space="preserve">Does every piece of equipment comply with the set information and publicity rules? </w:t>
                  </w:r>
                </w:p>
              </w:tc>
              <w:tc>
                <w:tcPr>
                  <w:tcW w:w="624" w:type="dxa"/>
                  <w:shd w:val="clear" w:color="auto" w:fill="auto"/>
                </w:tcPr>
                <w:p w14:paraId="6334842F" w14:textId="77777777" w:rsidR="00E22435" w:rsidRPr="00DE243B" w:rsidRDefault="00E22435" w:rsidP="00066C1A">
                  <w:pPr>
                    <w:rPr>
                      <w:rFonts w:ascii="Trebuchet MS" w:hAnsi="Trebuchet MS" w:cs="Arial"/>
                      <w:b/>
                      <w:bCs/>
                      <w:lang w:val="bg-BG"/>
                    </w:rPr>
                  </w:pPr>
                </w:p>
              </w:tc>
              <w:tc>
                <w:tcPr>
                  <w:tcW w:w="624" w:type="dxa"/>
                  <w:shd w:val="clear" w:color="auto" w:fill="auto"/>
                </w:tcPr>
                <w:p w14:paraId="70BFF037" w14:textId="77777777" w:rsidR="00E22435" w:rsidRPr="00DE243B" w:rsidRDefault="00E22435" w:rsidP="00066C1A">
                  <w:pPr>
                    <w:rPr>
                      <w:rFonts w:ascii="Trebuchet MS" w:hAnsi="Trebuchet MS" w:cs="Arial"/>
                      <w:b/>
                      <w:bCs/>
                      <w:lang w:val="bg-BG"/>
                    </w:rPr>
                  </w:pPr>
                </w:p>
              </w:tc>
              <w:tc>
                <w:tcPr>
                  <w:tcW w:w="624" w:type="dxa"/>
                </w:tcPr>
                <w:p w14:paraId="0E6F5276" w14:textId="77777777" w:rsidR="00E22435" w:rsidRPr="00DE243B" w:rsidRDefault="00E22435" w:rsidP="00066C1A">
                  <w:pPr>
                    <w:rPr>
                      <w:rFonts w:ascii="Trebuchet MS" w:hAnsi="Trebuchet MS" w:cs="Arial"/>
                      <w:b/>
                      <w:bCs/>
                      <w:lang w:val="bg-BG"/>
                    </w:rPr>
                  </w:pPr>
                </w:p>
              </w:tc>
            </w:tr>
          </w:tbl>
          <w:p w14:paraId="2DF9971A" w14:textId="77777777" w:rsidR="00F07785" w:rsidRDefault="00F07785" w:rsidP="00760225">
            <w:pPr>
              <w:spacing w:line="276" w:lineRule="auto"/>
              <w:rPr>
                <w:rFonts w:ascii="Trebuchet MS" w:hAnsi="Trebuchet MS" w:cs="Arial"/>
                <w:b/>
                <w:bCs/>
                <w:lang w:val="en-GB"/>
              </w:rPr>
            </w:pPr>
          </w:p>
          <w:p w14:paraId="5B269962" w14:textId="77777777" w:rsidR="00F1697E" w:rsidRPr="0047160C" w:rsidRDefault="00F1697E" w:rsidP="00760225">
            <w:pPr>
              <w:spacing w:line="276" w:lineRule="auto"/>
              <w:rPr>
                <w:rFonts w:ascii="Trebuchet MS" w:hAnsi="Trebuchet MS" w:cs="Arial"/>
                <w:bCs/>
                <w:lang w:val="en-GB"/>
              </w:rPr>
            </w:pPr>
            <w:r>
              <w:rPr>
                <w:rFonts w:ascii="Trebuchet MS" w:hAnsi="Trebuchet MS" w:cs="Arial"/>
                <w:b/>
                <w:bCs/>
                <w:lang w:val="en-GB"/>
              </w:rPr>
              <w:t xml:space="preserve">Comments: </w:t>
            </w:r>
            <w:r w:rsidRPr="0047160C">
              <w:rPr>
                <w:rFonts w:ascii="Trebuchet MS" w:hAnsi="Trebuchet MS" w:cs="Arial"/>
                <w:bCs/>
                <w:lang w:val="en-GB"/>
              </w:rPr>
              <w:t>(if any) ……………………………………………………..</w:t>
            </w:r>
          </w:p>
          <w:p w14:paraId="72D735BE" w14:textId="77777777" w:rsidR="00D05E38" w:rsidRPr="0047160C" w:rsidRDefault="00760225" w:rsidP="00EB77F4">
            <w:pPr>
              <w:spacing w:line="276" w:lineRule="auto"/>
              <w:rPr>
                <w:rFonts w:ascii="Trebuchet MS" w:hAnsi="Trebuchet MS"/>
                <w:lang w:val="en-GB"/>
              </w:rPr>
            </w:pPr>
            <w:r w:rsidRPr="00760225">
              <w:rPr>
                <w:rFonts w:ascii="Trebuchet MS" w:hAnsi="Trebuchet MS"/>
                <w:lang w:val="en-GB"/>
              </w:rPr>
              <w:t>(photographs of equipment purchased during the reporting period will be attached to the report)</w:t>
            </w:r>
            <w:r w:rsidR="00EB77F4">
              <w:rPr>
                <w:rFonts w:ascii="Trebuchet MS" w:hAnsi="Trebuchet MS"/>
                <w:lang w:val="en-GB"/>
              </w:rPr>
              <w:t>*</w:t>
            </w:r>
            <w:r w:rsidR="00EB77F4" w:rsidRPr="0047160C">
              <w:rPr>
                <w:rFonts w:ascii="Trebuchet MS" w:hAnsi="Trebuchet MS"/>
                <w:lang w:val="en-GB"/>
              </w:rPr>
              <w:t xml:space="preserve">please </w:t>
            </w:r>
            <w:r w:rsidR="00EB77F4">
              <w:rPr>
                <w:rFonts w:ascii="Trebuchet MS" w:hAnsi="Trebuchet MS"/>
                <w:lang w:val="en-GB"/>
              </w:rPr>
              <w:t>fill the above table for every different type of equipment</w:t>
            </w:r>
          </w:p>
        </w:tc>
      </w:tr>
    </w:tbl>
    <w:p w14:paraId="350E84AB" w14:textId="77777777" w:rsidR="00D05E38" w:rsidRPr="00760225" w:rsidRDefault="00D05E38">
      <w:pPr>
        <w:spacing w:line="276" w:lineRule="auto"/>
        <w:rPr>
          <w:rFonts w:ascii="Trebuchet MS" w:hAnsi="Trebuchet MS"/>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5"/>
      </w:tblGrid>
      <w:tr w:rsidR="002A614E" w:rsidRPr="00760225" w14:paraId="097FAD9B" w14:textId="77777777" w:rsidTr="00B85F2E">
        <w:trPr>
          <w:trHeight w:val="355"/>
        </w:trPr>
        <w:tc>
          <w:tcPr>
            <w:tcW w:w="9585" w:type="dxa"/>
          </w:tcPr>
          <w:p w14:paraId="09046ABE" w14:textId="77777777" w:rsidR="002A614E" w:rsidRPr="00760225" w:rsidRDefault="00B34DA9" w:rsidP="00F1697E">
            <w:pPr>
              <w:spacing w:line="276" w:lineRule="auto"/>
              <w:rPr>
                <w:rFonts w:ascii="Trebuchet MS" w:hAnsi="Trebuchet MS"/>
                <w:b/>
                <w:lang w:val="en-GB"/>
              </w:rPr>
            </w:pPr>
            <w:r>
              <w:rPr>
                <w:rFonts w:ascii="Trebuchet MS" w:hAnsi="Trebuchet MS"/>
                <w:b/>
                <w:lang w:val="en-GB"/>
              </w:rPr>
              <w:t>b</w:t>
            </w:r>
            <w:r w:rsidR="002A614E" w:rsidRPr="00760225">
              <w:rPr>
                <w:rFonts w:ascii="Trebuchet MS" w:hAnsi="Trebuchet MS"/>
                <w:b/>
                <w:lang w:val="en-GB"/>
              </w:rPr>
              <w:t xml:space="preserve">. </w:t>
            </w:r>
            <w:r w:rsidR="002F49C9" w:rsidRPr="002F49C9">
              <w:rPr>
                <w:rFonts w:ascii="Trebuchet MS" w:hAnsi="Trebuchet MS"/>
                <w:b/>
                <w:u w:val="single"/>
                <w:lang w:val="en-GB"/>
              </w:rPr>
              <w:t>SERVICES</w:t>
            </w:r>
            <w:r w:rsidR="002F49C9" w:rsidRPr="00760225">
              <w:rPr>
                <w:rFonts w:ascii="Trebuchet MS" w:hAnsi="Trebuchet MS"/>
                <w:b/>
                <w:lang w:val="en-GB"/>
              </w:rPr>
              <w:t xml:space="preserve"> </w:t>
            </w:r>
            <w:r w:rsidR="002F49C9">
              <w:rPr>
                <w:rFonts w:ascii="Trebuchet MS" w:hAnsi="Trebuchet MS"/>
                <w:b/>
                <w:lang w:val="en-GB"/>
              </w:rPr>
              <w:t xml:space="preserve"> </w:t>
            </w:r>
            <w:r w:rsidR="0037643B">
              <w:rPr>
                <w:rFonts w:ascii="Trebuchet MS" w:hAnsi="Trebuchet MS"/>
                <w:b/>
                <w:lang w:val="en-GB"/>
              </w:rPr>
              <w:t>performed during the reporting period:</w:t>
            </w:r>
          </w:p>
        </w:tc>
      </w:tr>
      <w:tr w:rsidR="002A614E" w:rsidRPr="00760225" w14:paraId="0CDAE65A" w14:textId="77777777" w:rsidTr="00B85F2E">
        <w:trPr>
          <w:trHeight w:val="643"/>
        </w:trPr>
        <w:tc>
          <w:tcPr>
            <w:tcW w:w="9585" w:type="dxa"/>
          </w:tcPr>
          <w:p w14:paraId="0233B7BA" w14:textId="77777777" w:rsidR="006C55F3" w:rsidRPr="002F49C9" w:rsidRDefault="006C55F3" w:rsidP="00760225">
            <w:pPr>
              <w:spacing w:line="276" w:lineRule="auto"/>
              <w:rPr>
                <w:rFonts w:ascii="Trebuchet MS" w:hAnsi="Trebuchet MS" w:cs="Arial"/>
                <w:b/>
                <w:bCs/>
                <w:sz w:val="14"/>
                <w:lang w:val="en-GB"/>
              </w:rPr>
            </w:pP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5"/>
              <w:gridCol w:w="624"/>
              <w:gridCol w:w="624"/>
              <w:gridCol w:w="624"/>
            </w:tblGrid>
            <w:tr w:rsidR="002F49C9" w:rsidRPr="006E10C4" w14:paraId="7910CD11" w14:textId="77777777" w:rsidTr="00C938FB">
              <w:tc>
                <w:tcPr>
                  <w:tcW w:w="7395" w:type="dxa"/>
                  <w:shd w:val="clear" w:color="auto" w:fill="auto"/>
                </w:tcPr>
                <w:p w14:paraId="151C18B0" w14:textId="77777777" w:rsidR="002F49C9" w:rsidRPr="0047160C" w:rsidRDefault="002F49C9" w:rsidP="00066C1A">
                  <w:pPr>
                    <w:rPr>
                      <w:rFonts w:ascii="Trebuchet MS" w:hAnsi="Trebuchet MS" w:cs="Arial"/>
                      <w:b/>
                      <w:bCs/>
                      <w:lang w:val="bg-BG"/>
                    </w:rPr>
                  </w:pPr>
                  <w:r>
                    <w:rPr>
                      <w:rFonts w:ascii="Trebuchet MS" w:hAnsi="Trebuchet MS" w:cs="Arial"/>
                      <w:b/>
                      <w:bCs/>
                      <w:lang w:val="en-GB"/>
                    </w:rPr>
                    <w:t>(type of provided services)*</w:t>
                  </w:r>
                </w:p>
              </w:tc>
              <w:tc>
                <w:tcPr>
                  <w:tcW w:w="624" w:type="dxa"/>
                  <w:shd w:val="clear" w:color="auto" w:fill="auto"/>
                </w:tcPr>
                <w:p w14:paraId="71EBE1AB" w14:textId="77777777" w:rsidR="002F49C9" w:rsidRPr="006E10C4" w:rsidRDefault="002F49C9" w:rsidP="00066C1A">
                  <w:pPr>
                    <w:rPr>
                      <w:rFonts w:ascii="Trebuchet MS" w:hAnsi="Trebuchet MS" w:cs="Arial"/>
                      <w:b/>
                      <w:bCs/>
                      <w:sz w:val="22"/>
                      <w:lang w:val="bg-BG"/>
                    </w:rPr>
                  </w:pPr>
                  <w:r w:rsidRPr="006E10C4">
                    <w:rPr>
                      <w:rFonts w:ascii="Trebuchet MS" w:hAnsi="Trebuchet MS"/>
                      <w:b/>
                      <w:i/>
                      <w:sz w:val="22"/>
                      <w:lang w:val="en-GB"/>
                    </w:rPr>
                    <w:t xml:space="preserve">YES         </w:t>
                  </w:r>
                </w:p>
              </w:tc>
              <w:tc>
                <w:tcPr>
                  <w:tcW w:w="624" w:type="dxa"/>
                  <w:shd w:val="clear" w:color="auto" w:fill="auto"/>
                </w:tcPr>
                <w:p w14:paraId="013D43C7" w14:textId="77777777" w:rsidR="002F49C9" w:rsidRPr="006E10C4" w:rsidRDefault="002F49C9" w:rsidP="00066C1A">
                  <w:pPr>
                    <w:rPr>
                      <w:rFonts w:ascii="Trebuchet MS" w:hAnsi="Trebuchet MS" w:cs="Arial"/>
                      <w:b/>
                      <w:bCs/>
                      <w:sz w:val="22"/>
                      <w:lang w:val="bg-BG"/>
                    </w:rPr>
                  </w:pPr>
                  <w:r w:rsidRPr="006E10C4">
                    <w:rPr>
                      <w:rFonts w:ascii="Trebuchet MS" w:hAnsi="Trebuchet MS" w:cs="Arial"/>
                      <w:b/>
                      <w:bCs/>
                      <w:i/>
                      <w:sz w:val="22"/>
                      <w:lang w:val="en-GB"/>
                    </w:rPr>
                    <w:t>NO</w:t>
                  </w:r>
                </w:p>
              </w:tc>
              <w:tc>
                <w:tcPr>
                  <w:tcW w:w="624" w:type="dxa"/>
                </w:tcPr>
                <w:p w14:paraId="265DD713" w14:textId="77777777" w:rsidR="002F49C9" w:rsidRPr="006E10C4" w:rsidRDefault="002F49C9" w:rsidP="00066C1A">
                  <w:pPr>
                    <w:rPr>
                      <w:rFonts w:ascii="Trebuchet MS" w:hAnsi="Trebuchet MS" w:cs="Arial"/>
                      <w:b/>
                      <w:bCs/>
                      <w:i/>
                      <w:sz w:val="22"/>
                      <w:lang w:val="en-GB"/>
                    </w:rPr>
                  </w:pPr>
                  <w:r w:rsidRPr="006E10C4">
                    <w:rPr>
                      <w:rFonts w:ascii="Trebuchet MS" w:hAnsi="Trebuchet MS" w:cs="Arial"/>
                      <w:b/>
                      <w:bCs/>
                      <w:i/>
                      <w:sz w:val="22"/>
                      <w:lang w:val="en-GB"/>
                    </w:rPr>
                    <w:t>NA</w:t>
                  </w:r>
                </w:p>
              </w:tc>
            </w:tr>
            <w:tr w:rsidR="002F49C9" w14:paraId="10F13731" w14:textId="77777777" w:rsidTr="00C938FB">
              <w:tc>
                <w:tcPr>
                  <w:tcW w:w="7395" w:type="dxa"/>
                  <w:shd w:val="clear" w:color="auto" w:fill="auto"/>
                </w:tcPr>
                <w:p w14:paraId="1497F05D" w14:textId="77777777" w:rsidR="002F49C9" w:rsidRPr="006E10C4" w:rsidRDefault="002F49C9" w:rsidP="00066C1A">
                  <w:pPr>
                    <w:rPr>
                      <w:rFonts w:ascii="Trebuchet MS" w:hAnsi="Trebuchet MS" w:cs="Arial"/>
                      <w:bCs/>
                      <w:lang w:val="en-GB"/>
                    </w:rPr>
                  </w:pPr>
                  <w:r>
                    <w:rPr>
                      <w:rFonts w:ascii="Trebuchet MS" w:hAnsi="Trebuchet MS" w:cs="Arial"/>
                      <w:bCs/>
                      <w:lang w:val="en-GB"/>
                    </w:rPr>
                    <w:t>Are the original documents for the carried out procurement procedure and performed services at place?</w:t>
                  </w:r>
                </w:p>
              </w:tc>
              <w:tc>
                <w:tcPr>
                  <w:tcW w:w="624" w:type="dxa"/>
                  <w:shd w:val="clear" w:color="auto" w:fill="auto"/>
                </w:tcPr>
                <w:p w14:paraId="23ECE04D" w14:textId="77777777" w:rsidR="002F49C9" w:rsidRPr="00760225" w:rsidRDefault="002F49C9" w:rsidP="00066C1A">
                  <w:pPr>
                    <w:rPr>
                      <w:rFonts w:ascii="Trebuchet MS" w:hAnsi="Trebuchet MS"/>
                      <w:b/>
                      <w:i/>
                      <w:lang w:val="en-GB"/>
                    </w:rPr>
                  </w:pPr>
                </w:p>
              </w:tc>
              <w:tc>
                <w:tcPr>
                  <w:tcW w:w="624" w:type="dxa"/>
                  <w:shd w:val="clear" w:color="auto" w:fill="auto"/>
                </w:tcPr>
                <w:p w14:paraId="5165AC82" w14:textId="77777777" w:rsidR="002F49C9" w:rsidRPr="000F46A4" w:rsidRDefault="002F49C9" w:rsidP="00066C1A">
                  <w:pPr>
                    <w:rPr>
                      <w:rFonts w:ascii="Trebuchet MS" w:hAnsi="Trebuchet MS" w:cs="Arial"/>
                      <w:b/>
                      <w:bCs/>
                      <w:i/>
                      <w:lang w:val="en-GB"/>
                    </w:rPr>
                  </w:pPr>
                </w:p>
              </w:tc>
              <w:tc>
                <w:tcPr>
                  <w:tcW w:w="624" w:type="dxa"/>
                </w:tcPr>
                <w:p w14:paraId="4497DC74" w14:textId="77777777" w:rsidR="002F49C9" w:rsidRDefault="002F49C9" w:rsidP="00066C1A">
                  <w:pPr>
                    <w:rPr>
                      <w:rFonts w:ascii="Trebuchet MS" w:hAnsi="Trebuchet MS" w:cs="Arial"/>
                      <w:b/>
                      <w:bCs/>
                      <w:i/>
                      <w:lang w:val="en-GB"/>
                    </w:rPr>
                  </w:pPr>
                </w:p>
              </w:tc>
            </w:tr>
            <w:tr w:rsidR="002F49C9" w14:paraId="76AB5A61" w14:textId="77777777" w:rsidTr="00C938FB">
              <w:tc>
                <w:tcPr>
                  <w:tcW w:w="7395" w:type="dxa"/>
                  <w:shd w:val="clear" w:color="auto" w:fill="auto"/>
                </w:tcPr>
                <w:p w14:paraId="10DF1F9B" w14:textId="77777777" w:rsidR="002F49C9" w:rsidRDefault="002F49C9" w:rsidP="00066C1A">
                  <w:pPr>
                    <w:rPr>
                      <w:rFonts w:ascii="Trebuchet MS" w:hAnsi="Trebuchet MS" w:cs="Arial"/>
                      <w:bCs/>
                      <w:lang w:val="en-GB"/>
                    </w:rPr>
                  </w:pPr>
                  <w:r>
                    <w:rPr>
                      <w:rFonts w:ascii="Trebuchet MS" w:hAnsi="Trebuchet MS" w:cs="Arial"/>
                      <w:bCs/>
                      <w:lang w:val="en-GB"/>
                    </w:rPr>
                    <w:t>Are there proofs for performed services by contractor/s?</w:t>
                  </w:r>
                </w:p>
              </w:tc>
              <w:tc>
                <w:tcPr>
                  <w:tcW w:w="624" w:type="dxa"/>
                  <w:shd w:val="clear" w:color="auto" w:fill="auto"/>
                </w:tcPr>
                <w:p w14:paraId="5ACC37C0" w14:textId="77777777" w:rsidR="002F49C9" w:rsidRPr="00760225" w:rsidRDefault="002F49C9" w:rsidP="00066C1A">
                  <w:pPr>
                    <w:rPr>
                      <w:rFonts w:ascii="Trebuchet MS" w:hAnsi="Trebuchet MS"/>
                      <w:b/>
                      <w:i/>
                      <w:lang w:val="en-GB"/>
                    </w:rPr>
                  </w:pPr>
                </w:p>
              </w:tc>
              <w:tc>
                <w:tcPr>
                  <w:tcW w:w="624" w:type="dxa"/>
                  <w:shd w:val="clear" w:color="auto" w:fill="auto"/>
                </w:tcPr>
                <w:p w14:paraId="6783B4A9" w14:textId="77777777" w:rsidR="002F49C9" w:rsidRPr="000F46A4" w:rsidRDefault="002F49C9" w:rsidP="00066C1A">
                  <w:pPr>
                    <w:rPr>
                      <w:rFonts w:ascii="Trebuchet MS" w:hAnsi="Trebuchet MS" w:cs="Arial"/>
                      <w:b/>
                      <w:bCs/>
                      <w:i/>
                      <w:lang w:val="en-GB"/>
                    </w:rPr>
                  </w:pPr>
                </w:p>
              </w:tc>
              <w:tc>
                <w:tcPr>
                  <w:tcW w:w="624" w:type="dxa"/>
                </w:tcPr>
                <w:p w14:paraId="42B6B786" w14:textId="77777777" w:rsidR="002F49C9" w:rsidRDefault="002F49C9" w:rsidP="00066C1A">
                  <w:pPr>
                    <w:rPr>
                      <w:rFonts w:ascii="Trebuchet MS" w:hAnsi="Trebuchet MS" w:cs="Arial"/>
                      <w:b/>
                      <w:bCs/>
                      <w:i/>
                      <w:lang w:val="en-GB"/>
                    </w:rPr>
                  </w:pPr>
                </w:p>
              </w:tc>
            </w:tr>
            <w:tr w:rsidR="002F49C9" w:rsidRPr="00DE243B" w14:paraId="783F8608" w14:textId="77777777" w:rsidTr="00C938FB">
              <w:tc>
                <w:tcPr>
                  <w:tcW w:w="7395" w:type="dxa"/>
                  <w:shd w:val="clear" w:color="auto" w:fill="auto"/>
                </w:tcPr>
                <w:p w14:paraId="26B73F1D" w14:textId="77777777" w:rsidR="002F49C9" w:rsidRPr="006E10C4" w:rsidRDefault="002F49C9" w:rsidP="00066C1A">
                  <w:pPr>
                    <w:rPr>
                      <w:rFonts w:ascii="Trebuchet MS" w:hAnsi="Trebuchet MS" w:cs="Arial"/>
                      <w:bCs/>
                      <w:lang w:val="en-GB"/>
                    </w:rPr>
                  </w:pPr>
                  <w:r w:rsidRPr="00BA5DBB">
                    <w:rPr>
                      <w:rFonts w:ascii="Trebuchet MS" w:hAnsi="Trebuchet MS" w:cs="Arial"/>
                      <w:bCs/>
                      <w:lang w:val="en-GB"/>
                    </w:rPr>
                    <w:t xml:space="preserve">Do the </w:t>
                  </w:r>
                  <w:r>
                    <w:rPr>
                      <w:rFonts w:ascii="Trebuchet MS" w:hAnsi="Trebuchet MS" w:cs="Arial"/>
                      <w:bCs/>
                      <w:lang w:val="en-GB"/>
                    </w:rPr>
                    <w:t xml:space="preserve">service </w:t>
                  </w:r>
                  <w:r w:rsidRPr="00BA5DBB">
                    <w:rPr>
                      <w:rFonts w:ascii="Trebuchet MS" w:hAnsi="Trebuchet MS" w:cs="Arial"/>
                      <w:bCs/>
                      <w:lang w:val="en-GB"/>
                    </w:rPr>
                    <w:t>deliverables respect the necessary publicity requirements?</w:t>
                  </w:r>
                </w:p>
              </w:tc>
              <w:tc>
                <w:tcPr>
                  <w:tcW w:w="624" w:type="dxa"/>
                  <w:shd w:val="clear" w:color="auto" w:fill="auto"/>
                </w:tcPr>
                <w:p w14:paraId="5EFD0962" w14:textId="77777777" w:rsidR="002F49C9" w:rsidRPr="00DE243B" w:rsidRDefault="002F49C9" w:rsidP="00066C1A">
                  <w:pPr>
                    <w:rPr>
                      <w:rFonts w:ascii="Trebuchet MS" w:hAnsi="Trebuchet MS" w:cs="Arial"/>
                      <w:b/>
                      <w:bCs/>
                      <w:lang w:val="bg-BG"/>
                    </w:rPr>
                  </w:pPr>
                </w:p>
              </w:tc>
              <w:tc>
                <w:tcPr>
                  <w:tcW w:w="624" w:type="dxa"/>
                  <w:shd w:val="clear" w:color="auto" w:fill="auto"/>
                </w:tcPr>
                <w:p w14:paraId="2C5DEA3E" w14:textId="77777777" w:rsidR="002F49C9" w:rsidRPr="00DE243B" w:rsidRDefault="002F49C9" w:rsidP="00066C1A">
                  <w:pPr>
                    <w:rPr>
                      <w:rFonts w:ascii="Trebuchet MS" w:hAnsi="Trebuchet MS" w:cs="Arial"/>
                      <w:b/>
                      <w:bCs/>
                      <w:lang w:val="bg-BG"/>
                    </w:rPr>
                  </w:pPr>
                </w:p>
              </w:tc>
              <w:tc>
                <w:tcPr>
                  <w:tcW w:w="624" w:type="dxa"/>
                </w:tcPr>
                <w:p w14:paraId="29F006BF" w14:textId="77777777" w:rsidR="002F49C9" w:rsidRPr="00DE243B" w:rsidRDefault="002F49C9" w:rsidP="00066C1A">
                  <w:pPr>
                    <w:rPr>
                      <w:rFonts w:ascii="Trebuchet MS" w:hAnsi="Trebuchet MS" w:cs="Arial"/>
                      <w:b/>
                      <w:bCs/>
                      <w:lang w:val="bg-BG"/>
                    </w:rPr>
                  </w:pPr>
                </w:p>
              </w:tc>
            </w:tr>
          </w:tbl>
          <w:p w14:paraId="3805C709" w14:textId="77777777" w:rsidR="002F49C9" w:rsidRDefault="002F49C9" w:rsidP="00760225">
            <w:pPr>
              <w:spacing w:line="276" w:lineRule="auto"/>
              <w:rPr>
                <w:rFonts w:ascii="Trebuchet MS" w:hAnsi="Trebuchet MS" w:cs="Arial"/>
                <w:b/>
                <w:bCs/>
                <w:lang w:val="en-GB"/>
              </w:rPr>
            </w:pPr>
          </w:p>
          <w:p w14:paraId="50B16DEC" w14:textId="77777777" w:rsidR="00BA5DBB" w:rsidRPr="00BA5DBB" w:rsidRDefault="00BA5DBB" w:rsidP="00BB0621">
            <w:pPr>
              <w:spacing w:line="276" w:lineRule="auto"/>
              <w:rPr>
                <w:rFonts w:ascii="Trebuchet MS" w:hAnsi="Trebuchet MS" w:cs="Arial"/>
                <w:bCs/>
                <w:lang w:val="en-GB"/>
              </w:rPr>
            </w:pPr>
            <w:r>
              <w:rPr>
                <w:rFonts w:ascii="Trebuchet MS" w:hAnsi="Trebuchet MS" w:cs="Arial"/>
                <w:b/>
                <w:bCs/>
                <w:lang w:val="en-GB"/>
              </w:rPr>
              <w:t xml:space="preserve">Comments: </w:t>
            </w:r>
            <w:r w:rsidRPr="006E10C4">
              <w:rPr>
                <w:rFonts w:ascii="Trebuchet MS" w:hAnsi="Trebuchet MS" w:cs="Arial"/>
                <w:bCs/>
                <w:lang w:val="en-GB"/>
              </w:rPr>
              <w:t>(if any) ……………………………………………………..</w:t>
            </w:r>
          </w:p>
          <w:p w14:paraId="41D2E5C7" w14:textId="77777777" w:rsidR="002A614E" w:rsidRDefault="00760225" w:rsidP="00BB0621">
            <w:pPr>
              <w:spacing w:line="276" w:lineRule="auto"/>
              <w:rPr>
                <w:rFonts w:ascii="Trebuchet MS" w:hAnsi="Trebuchet MS"/>
                <w:lang w:val="en-GB"/>
              </w:rPr>
            </w:pPr>
            <w:r w:rsidRPr="00760225">
              <w:rPr>
                <w:rFonts w:ascii="Trebuchet MS" w:hAnsi="Trebuchet MS"/>
                <w:lang w:val="en-GB"/>
              </w:rPr>
              <w:t>(photographs of deliveries during the reporting period will be attached to the report)</w:t>
            </w:r>
          </w:p>
          <w:p w14:paraId="52C5E479" w14:textId="77777777" w:rsidR="0044097E" w:rsidRPr="00760225" w:rsidRDefault="0044097E" w:rsidP="0044097E">
            <w:pPr>
              <w:spacing w:line="276" w:lineRule="auto"/>
              <w:rPr>
                <w:rFonts w:ascii="Trebuchet MS" w:hAnsi="Trebuchet MS"/>
                <w:lang w:val="en-GB"/>
              </w:rPr>
            </w:pPr>
            <w:r>
              <w:rPr>
                <w:rFonts w:ascii="Trebuchet MS" w:hAnsi="Trebuchet MS"/>
                <w:lang w:val="en-GB"/>
              </w:rPr>
              <w:t>*</w:t>
            </w:r>
            <w:r w:rsidRPr="00AC38A1">
              <w:rPr>
                <w:rFonts w:ascii="Trebuchet MS" w:hAnsi="Trebuchet MS"/>
                <w:lang w:val="en-GB"/>
              </w:rPr>
              <w:t xml:space="preserve">please </w:t>
            </w:r>
            <w:r>
              <w:rPr>
                <w:rFonts w:ascii="Trebuchet MS" w:hAnsi="Trebuchet MS"/>
                <w:lang w:val="en-GB"/>
              </w:rPr>
              <w:t>fill the above table for every different type of services</w:t>
            </w:r>
          </w:p>
        </w:tc>
      </w:tr>
    </w:tbl>
    <w:p w14:paraId="44C3CFDB" w14:textId="77777777" w:rsidR="002A614E" w:rsidRPr="00760225" w:rsidRDefault="002A614E">
      <w:pPr>
        <w:spacing w:line="276" w:lineRule="auto"/>
        <w:rPr>
          <w:rFonts w:ascii="Trebuchet MS" w:hAnsi="Trebuchet MS"/>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5"/>
      </w:tblGrid>
      <w:tr w:rsidR="002A614E" w:rsidRPr="00760225" w14:paraId="3EA8F79E" w14:textId="77777777" w:rsidTr="00B85F2E">
        <w:trPr>
          <w:trHeight w:val="355"/>
        </w:trPr>
        <w:tc>
          <w:tcPr>
            <w:tcW w:w="9585" w:type="dxa"/>
          </w:tcPr>
          <w:p w14:paraId="2709D123" w14:textId="77777777" w:rsidR="002A614E" w:rsidRPr="00760225" w:rsidRDefault="00B34DA9" w:rsidP="00BA5DBB">
            <w:pPr>
              <w:spacing w:line="276" w:lineRule="auto"/>
              <w:rPr>
                <w:rFonts w:ascii="Trebuchet MS" w:hAnsi="Trebuchet MS"/>
                <w:b/>
                <w:lang w:val="en-GB"/>
              </w:rPr>
            </w:pPr>
            <w:r>
              <w:rPr>
                <w:rFonts w:ascii="Trebuchet MS" w:hAnsi="Trebuchet MS"/>
                <w:b/>
                <w:lang w:val="en-GB"/>
              </w:rPr>
              <w:t>c</w:t>
            </w:r>
            <w:r w:rsidR="002A614E" w:rsidRPr="00760225">
              <w:rPr>
                <w:rFonts w:ascii="Trebuchet MS" w:hAnsi="Trebuchet MS"/>
                <w:b/>
                <w:lang w:val="en-GB"/>
              </w:rPr>
              <w:t xml:space="preserve">. </w:t>
            </w:r>
            <w:r w:rsidR="002F49C9" w:rsidRPr="002F49C9">
              <w:rPr>
                <w:rFonts w:ascii="Trebuchet MS" w:hAnsi="Trebuchet MS"/>
                <w:b/>
                <w:u w:val="single"/>
                <w:lang w:val="en-GB"/>
              </w:rPr>
              <w:t>INVESTMENTS</w:t>
            </w:r>
            <w:r w:rsidR="002F49C9" w:rsidRPr="00760225">
              <w:rPr>
                <w:rFonts w:ascii="Trebuchet MS" w:hAnsi="Trebuchet MS"/>
                <w:b/>
                <w:lang w:val="en-GB"/>
              </w:rPr>
              <w:t xml:space="preserve"> </w:t>
            </w:r>
            <w:r w:rsidR="002A614E" w:rsidRPr="00760225">
              <w:rPr>
                <w:rFonts w:ascii="Trebuchet MS" w:hAnsi="Trebuchet MS"/>
                <w:b/>
                <w:lang w:val="en-GB"/>
              </w:rPr>
              <w:t xml:space="preserve">/ </w:t>
            </w:r>
            <w:r w:rsidR="002F49C9" w:rsidRPr="002F49C9">
              <w:rPr>
                <w:rFonts w:ascii="Trebuchet MS" w:hAnsi="Trebuchet MS"/>
                <w:b/>
                <w:u w:val="single"/>
                <w:lang w:val="en-GB"/>
              </w:rPr>
              <w:t>WORKS</w:t>
            </w:r>
            <w:r w:rsidR="002F49C9">
              <w:rPr>
                <w:rFonts w:ascii="Trebuchet MS" w:hAnsi="Trebuchet MS"/>
                <w:b/>
                <w:lang w:val="en-GB"/>
              </w:rPr>
              <w:t xml:space="preserve"> </w:t>
            </w:r>
            <w:r w:rsidR="00BA5DBB">
              <w:rPr>
                <w:rFonts w:ascii="Trebuchet MS" w:hAnsi="Trebuchet MS" w:cs="Arial"/>
                <w:b/>
                <w:bCs/>
                <w:lang w:val="en-GB"/>
              </w:rPr>
              <w:t xml:space="preserve">carried out during </w:t>
            </w:r>
            <w:r w:rsidR="00BB0621" w:rsidRPr="00760225">
              <w:rPr>
                <w:rFonts w:ascii="Trebuchet MS" w:hAnsi="Trebuchet MS" w:cs="Arial"/>
                <w:b/>
                <w:bCs/>
                <w:lang w:val="en-GB"/>
              </w:rPr>
              <w:t>the reporting period</w:t>
            </w:r>
            <w:r w:rsidR="00BB0621" w:rsidRPr="00760225">
              <w:rPr>
                <w:rFonts w:ascii="Trebuchet MS" w:hAnsi="Trebuchet MS"/>
                <w:b/>
                <w:lang w:val="en-GB"/>
              </w:rPr>
              <w:t>?</w:t>
            </w:r>
          </w:p>
        </w:tc>
      </w:tr>
      <w:tr w:rsidR="002A614E" w:rsidRPr="00760225" w14:paraId="389ADB46" w14:textId="77777777" w:rsidTr="00B85F2E">
        <w:trPr>
          <w:trHeight w:val="643"/>
        </w:trPr>
        <w:tc>
          <w:tcPr>
            <w:tcW w:w="9585" w:type="dxa"/>
          </w:tcPr>
          <w:p w14:paraId="7330424F" w14:textId="77777777" w:rsidR="00BA5DBB" w:rsidRPr="002F49C9" w:rsidRDefault="00BA5DBB" w:rsidP="00B85F2E">
            <w:pPr>
              <w:spacing w:line="276" w:lineRule="auto"/>
              <w:rPr>
                <w:rFonts w:ascii="Trebuchet MS" w:hAnsi="Trebuchet MS"/>
                <w:sz w:val="14"/>
                <w:lang w:val="en-GB"/>
              </w:rPr>
            </w:pP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5"/>
              <w:gridCol w:w="624"/>
              <w:gridCol w:w="624"/>
              <w:gridCol w:w="624"/>
            </w:tblGrid>
            <w:tr w:rsidR="002F49C9" w:rsidRPr="006E10C4" w14:paraId="3FDC6654" w14:textId="77777777" w:rsidTr="00C938FB">
              <w:tc>
                <w:tcPr>
                  <w:tcW w:w="7395" w:type="dxa"/>
                  <w:shd w:val="clear" w:color="auto" w:fill="auto"/>
                </w:tcPr>
                <w:p w14:paraId="1D6CCFB5" w14:textId="77777777" w:rsidR="002F49C9" w:rsidRPr="006E10C4" w:rsidRDefault="002F49C9" w:rsidP="00066C1A">
                  <w:pPr>
                    <w:rPr>
                      <w:rFonts w:ascii="Trebuchet MS" w:hAnsi="Trebuchet MS" w:cs="Arial"/>
                      <w:b/>
                      <w:bCs/>
                      <w:lang w:val="en-GB"/>
                    </w:rPr>
                  </w:pPr>
                  <w:r>
                    <w:rPr>
                      <w:rFonts w:ascii="Trebuchet MS" w:hAnsi="Trebuchet MS" w:cs="Arial"/>
                      <w:b/>
                      <w:bCs/>
                      <w:lang w:val="en-GB"/>
                    </w:rPr>
                    <w:t>(name of the object / sub-object) *</w:t>
                  </w:r>
                </w:p>
              </w:tc>
              <w:tc>
                <w:tcPr>
                  <w:tcW w:w="624" w:type="dxa"/>
                  <w:shd w:val="clear" w:color="auto" w:fill="auto"/>
                </w:tcPr>
                <w:p w14:paraId="726901BB" w14:textId="77777777" w:rsidR="002F49C9" w:rsidRPr="006E10C4" w:rsidRDefault="002F49C9" w:rsidP="002F49C9">
                  <w:pPr>
                    <w:spacing w:line="276" w:lineRule="auto"/>
                    <w:rPr>
                      <w:rFonts w:ascii="Trebuchet MS" w:hAnsi="Trebuchet MS" w:cs="Arial"/>
                      <w:b/>
                      <w:bCs/>
                      <w:sz w:val="22"/>
                      <w:lang w:val="bg-BG"/>
                    </w:rPr>
                  </w:pPr>
                  <w:r w:rsidRPr="006E10C4">
                    <w:rPr>
                      <w:rFonts w:ascii="Trebuchet MS" w:hAnsi="Trebuchet MS"/>
                      <w:b/>
                      <w:i/>
                      <w:sz w:val="22"/>
                      <w:lang w:val="en-GB"/>
                    </w:rPr>
                    <w:t xml:space="preserve">YES         </w:t>
                  </w:r>
                </w:p>
              </w:tc>
              <w:tc>
                <w:tcPr>
                  <w:tcW w:w="624" w:type="dxa"/>
                  <w:shd w:val="clear" w:color="auto" w:fill="auto"/>
                </w:tcPr>
                <w:p w14:paraId="41745EDE" w14:textId="77777777" w:rsidR="002F49C9" w:rsidRPr="006E10C4" w:rsidRDefault="002F49C9" w:rsidP="002F49C9">
                  <w:pPr>
                    <w:spacing w:line="276" w:lineRule="auto"/>
                    <w:rPr>
                      <w:rFonts w:ascii="Trebuchet MS" w:hAnsi="Trebuchet MS" w:cs="Arial"/>
                      <w:b/>
                      <w:bCs/>
                      <w:sz w:val="22"/>
                      <w:lang w:val="bg-BG"/>
                    </w:rPr>
                  </w:pPr>
                  <w:r w:rsidRPr="006E10C4">
                    <w:rPr>
                      <w:rFonts w:ascii="Trebuchet MS" w:hAnsi="Trebuchet MS" w:cs="Arial"/>
                      <w:b/>
                      <w:bCs/>
                      <w:i/>
                      <w:sz w:val="22"/>
                      <w:lang w:val="en-GB"/>
                    </w:rPr>
                    <w:t>NO</w:t>
                  </w:r>
                </w:p>
              </w:tc>
              <w:tc>
                <w:tcPr>
                  <w:tcW w:w="624" w:type="dxa"/>
                </w:tcPr>
                <w:p w14:paraId="28682EE9" w14:textId="77777777" w:rsidR="002F49C9" w:rsidRPr="006E10C4" w:rsidRDefault="002F49C9" w:rsidP="002F49C9">
                  <w:pPr>
                    <w:spacing w:line="276" w:lineRule="auto"/>
                    <w:rPr>
                      <w:rFonts w:ascii="Trebuchet MS" w:hAnsi="Trebuchet MS" w:cs="Arial"/>
                      <w:b/>
                      <w:bCs/>
                      <w:i/>
                      <w:sz w:val="22"/>
                      <w:lang w:val="en-GB"/>
                    </w:rPr>
                  </w:pPr>
                  <w:r w:rsidRPr="006E10C4">
                    <w:rPr>
                      <w:rFonts w:ascii="Trebuchet MS" w:hAnsi="Trebuchet MS" w:cs="Arial"/>
                      <w:b/>
                      <w:bCs/>
                      <w:i/>
                      <w:sz w:val="22"/>
                      <w:lang w:val="en-GB"/>
                    </w:rPr>
                    <w:t>NA</w:t>
                  </w:r>
                </w:p>
              </w:tc>
            </w:tr>
            <w:tr w:rsidR="002F49C9" w14:paraId="0F401BF9" w14:textId="77777777" w:rsidTr="00C938FB">
              <w:tc>
                <w:tcPr>
                  <w:tcW w:w="7395" w:type="dxa"/>
                  <w:shd w:val="clear" w:color="auto" w:fill="auto"/>
                </w:tcPr>
                <w:p w14:paraId="054E7B83" w14:textId="77777777" w:rsidR="002F49C9" w:rsidRPr="006E10C4" w:rsidRDefault="002F49C9" w:rsidP="00066C1A">
                  <w:pPr>
                    <w:rPr>
                      <w:rFonts w:ascii="Trebuchet MS" w:hAnsi="Trebuchet MS" w:cs="Arial"/>
                      <w:bCs/>
                      <w:lang w:val="en-GB"/>
                    </w:rPr>
                  </w:pPr>
                  <w:r>
                    <w:rPr>
                      <w:rFonts w:ascii="Trebuchet MS" w:hAnsi="Trebuchet MS" w:cs="Arial"/>
                      <w:bCs/>
                      <w:lang w:val="en-GB"/>
                    </w:rPr>
                    <w:t>Are the original documents for the carried out procurement procedure and works performed at place?</w:t>
                  </w:r>
                </w:p>
              </w:tc>
              <w:tc>
                <w:tcPr>
                  <w:tcW w:w="624" w:type="dxa"/>
                  <w:shd w:val="clear" w:color="auto" w:fill="auto"/>
                </w:tcPr>
                <w:p w14:paraId="2EE4FFA5" w14:textId="77777777" w:rsidR="002F49C9" w:rsidRPr="00760225" w:rsidRDefault="002F49C9" w:rsidP="00066C1A">
                  <w:pPr>
                    <w:rPr>
                      <w:rFonts w:ascii="Trebuchet MS" w:hAnsi="Trebuchet MS"/>
                      <w:b/>
                      <w:i/>
                      <w:lang w:val="en-GB"/>
                    </w:rPr>
                  </w:pPr>
                </w:p>
              </w:tc>
              <w:tc>
                <w:tcPr>
                  <w:tcW w:w="624" w:type="dxa"/>
                  <w:shd w:val="clear" w:color="auto" w:fill="auto"/>
                </w:tcPr>
                <w:p w14:paraId="2230397B" w14:textId="77777777" w:rsidR="002F49C9" w:rsidRPr="000F46A4" w:rsidRDefault="002F49C9" w:rsidP="00066C1A">
                  <w:pPr>
                    <w:rPr>
                      <w:rFonts w:ascii="Trebuchet MS" w:hAnsi="Trebuchet MS" w:cs="Arial"/>
                      <w:b/>
                      <w:bCs/>
                      <w:i/>
                      <w:lang w:val="en-GB"/>
                    </w:rPr>
                  </w:pPr>
                </w:p>
              </w:tc>
              <w:tc>
                <w:tcPr>
                  <w:tcW w:w="624" w:type="dxa"/>
                </w:tcPr>
                <w:p w14:paraId="2F19E3AC" w14:textId="77777777" w:rsidR="002F49C9" w:rsidRDefault="002F49C9" w:rsidP="00066C1A">
                  <w:pPr>
                    <w:rPr>
                      <w:rFonts w:ascii="Trebuchet MS" w:hAnsi="Trebuchet MS" w:cs="Arial"/>
                      <w:b/>
                      <w:bCs/>
                      <w:i/>
                      <w:lang w:val="en-GB"/>
                    </w:rPr>
                  </w:pPr>
                </w:p>
              </w:tc>
            </w:tr>
            <w:tr w:rsidR="002F49C9" w14:paraId="0300B50C" w14:textId="77777777" w:rsidTr="00C938FB">
              <w:tc>
                <w:tcPr>
                  <w:tcW w:w="7395" w:type="dxa"/>
                  <w:shd w:val="clear" w:color="auto" w:fill="auto"/>
                </w:tcPr>
                <w:p w14:paraId="297DD4CF" w14:textId="77777777" w:rsidR="002F49C9" w:rsidRDefault="002F49C9" w:rsidP="00066C1A">
                  <w:pPr>
                    <w:rPr>
                      <w:rFonts w:ascii="Trebuchet MS" w:hAnsi="Trebuchet MS" w:cs="Arial"/>
                      <w:bCs/>
                      <w:lang w:val="en-GB"/>
                    </w:rPr>
                  </w:pPr>
                  <w:r>
                    <w:rPr>
                      <w:rFonts w:ascii="Trebuchet MS" w:hAnsi="Trebuchet MS" w:cs="Arial"/>
                      <w:bCs/>
                      <w:lang w:val="en-GB"/>
                    </w:rPr>
                    <w:t>Are the actual construction works in compliance with the design documentation?</w:t>
                  </w:r>
                </w:p>
              </w:tc>
              <w:tc>
                <w:tcPr>
                  <w:tcW w:w="624" w:type="dxa"/>
                  <w:shd w:val="clear" w:color="auto" w:fill="auto"/>
                </w:tcPr>
                <w:p w14:paraId="5B59C943" w14:textId="77777777" w:rsidR="002F49C9" w:rsidRPr="00760225" w:rsidRDefault="002F49C9" w:rsidP="00066C1A">
                  <w:pPr>
                    <w:rPr>
                      <w:rFonts w:ascii="Trebuchet MS" w:hAnsi="Trebuchet MS"/>
                      <w:b/>
                      <w:i/>
                      <w:lang w:val="en-GB"/>
                    </w:rPr>
                  </w:pPr>
                </w:p>
              </w:tc>
              <w:tc>
                <w:tcPr>
                  <w:tcW w:w="624" w:type="dxa"/>
                  <w:shd w:val="clear" w:color="auto" w:fill="auto"/>
                </w:tcPr>
                <w:p w14:paraId="1E8AF4CC" w14:textId="77777777" w:rsidR="002F49C9" w:rsidRPr="000F46A4" w:rsidRDefault="002F49C9" w:rsidP="00066C1A">
                  <w:pPr>
                    <w:rPr>
                      <w:rFonts w:ascii="Trebuchet MS" w:hAnsi="Trebuchet MS" w:cs="Arial"/>
                      <w:b/>
                      <w:bCs/>
                      <w:i/>
                      <w:lang w:val="en-GB"/>
                    </w:rPr>
                  </w:pPr>
                </w:p>
              </w:tc>
              <w:tc>
                <w:tcPr>
                  <w:tcW w:w="624" w:type="dxa"/>
                </w:tcPr>
                <w:p w14:paraId="53DDE756" w14:textId="77777777" w:rsidR="002F49C9" w:rsidRDefault="002F49C9" w:rsidP="00066C1A">
                  <w:pPr>
                    <w:rPr>
                      <w:rFonts w:ascii="Trebuchet MS" w:hAnsi="Trebuchet MS" w:cs="Arial"/>
                      <w:b/>
                      <w:bCs/>
                      <w:i/>
                      <w:lang w:val="en-GB"/>
                    </w:rPr>
                  </w:pPr>
                </w:p>
              </w:tc>
            </w:tr>
            <w:tr w:rsidR="002F49C9" w14:paraId="5F392FB1" w14:textId="77777777" w:rsidTr="00C938FB">
              <w:tc>
                <w:tcPr>
                  <w:tcW w:w="7395" w:type="dxa"/>
                  <w:shd w:val="clear" w:color="auto" w:fill="auto"/>
                </w:tcPr>
                <w:p w14:paraId="4D2E48ED" w14:textId="77777777" w:rsidR="002F49C9" w:rsidRDefault="002F49C9" w:rsidP="00066C1A">
                  <w:pPr>
                    <w:rPr>
                      <w:rFonts w:ascii="Trebuchet MS" w:hAnsi="Trebuchet MS" w:cs="Arial"/>
                      <w:bCs/>
                      <w:lang w:val="en-GB"/>
                    </w:rPr>
                  </w:pPr>
                  <w:r w:rsidRPr="0047160C">
                    <w:rPr>
                      <w:rFonts w:ascii="Trebuchet MS" w:hAnsi="Trebuchet MS" w:cs="Arial"/>
                      <w:bCs/>
                      <w:lang w:val="en-GB"/>
                    </w:rPr>
                    <w:t>Are there any insignificant changes in the approved works design?</w:t>
                  </w:r>
                </w:p>
              </w:tc>
              <w:tc>
                <w:tcPr>
                  <w:tcW w:w="624" w:type="dxa"/>
                  <w:shd w:val="clear" w:color="auto" w:fill="auto"/>
                </w:tcPr>
                <w:p w14:paraId="03B09574" w14:textId="77777777" w:rsidR="002F49C9" w:rsidRPr="00760225" w:rsidRDefault="002F49C9" w:rsidP="00066C1A">
                  <w:pPr>
                    <w:rPr>
                      <w:rFonts w:ascii="Trebuchet MS" w:hAnsi="Trebuchet MS"/>
                      <w:b/>
                      <w:i/>
                      <w:lang w:val="en-GB"/>
                    </w:rPr>
                  </w:pPr>
                </w:p>
              </w:tc>
              <w:tc>
                <w:tcPr>
                  <w:tcW w:w="624" w:type="dxa"/>
                  <w:shd w:val="clear" w:color="auto" w:fill="auto"/>
                </w:tcPr>
                <w:p w14:paraId="28623618" w14:textId="77777777" w:rsidR="002F49C9" w:rsidRPr="000F46A4" w:rsidRDefault="002F49C9" w:rsidP="00066C1A">
                  <w:pPr>
                    <w:rPr>
                      <w:rFonts w:ascii="Trebuchet MS" w:hAnsi="Trebuchet MS" w:cs="Arial"/>
                      <w:b/>
                      <w:bCs/>
                      <w:i/>
                      <w:lang w:val="en-GB"/>
                    </w:rPr>
                  </w:pPr>
                </w:p>
              </w:tc>
              <w:tc>
                <w:tcPr>
                  <w:tcW w:w="624" w:type="dxa"/>
                </w:tcPr>
                <w:p w14:paraId="5AC1FDF9" w14:textId="77777777" w:rsidR="002F49C9" w:rsidRDefault="002F49C9" w:rsidP="00066C1A">
                  <w:pPr>
                    <w:rPr>
                      <w:rFonts w:ascii="Trebuchet MS" w:hAnsi="Trebuchet MS" w:cs="Arial"/>
                      <w:b/>
                      <w:bCs/>
                      <w:i/>
                      <w:lang w:val="en-GB"/>
                    </w:rPr>
                  </w:pPr>
                </w:p>
              </w:tc>
            </w:tr>
            <w:tr w:rsidR="002F49C9" w:rsidRPr="00DE243B" w14:paraId="086BAFE9" w14:textId="77777777" w:rsidTr="00C938FB">
              <w:tc>
                <w:tcPr>
                  <w:tcW w:w="7395" w:type="dxa"/>
                  <w:shd w:val="clear" w:color="auto" w:fill="auto"/>
                </w:tcPr>
                <w:p w14:paraId="2FE78B45" w14:textId="77777777" w:rsidR="002F49C9" w:rsidRPr="006E10C4" w:rsidRDefault="002F49C9" w:rsidP="00066C1A">
                  <w:pPr>
                    <w:rPr>
                      <w:rFonts w:ascii="Trebuchet MS" w:hAnsi="Trebuchet MS" w:cs="Arial"/>
                      <w:bCs/>
                      <w:lang w:val="en-GB"/>
                    </w:rPr>
                  </w:pPr>
                  <w:r>
                    <w:rPr>
                      <w:rFonts w:ascii="Trebuchet MS" w:hAnsi="Trebuchet MS" w:cs="Arial"/>
                      <w:bCs/>
                      <w:lang w:val="en-GB"/>
                    </w:rPr>
                    <w:t>Is there documentary proof of the quantity and quality of the construction works?</w:t>
                  </w:r>
                </w:p>
              </w:tc>
              <w:tc>
                <w:tcPr>
                  <w:tcW w:w="624" w:type="dxa"/>
                  <w:shd w:val="clear" w:color="auto" w:fill="auto"/>
                </w:tcPr>
                <w:p w14:paraId="60D6941B" w14:textId="77777777" w:rsidR="002F49C9" w:rsidRPr="00DE243B" w:rsidRDefault="002F49C9" w:rsidP="00066C1A">
                  <w:pPr>
                    <w:rPr>
                      <w:rFonts w:ascii="Trebuchet MS" w:hAnsi="Trebuchet MS" w:cs="Arial"/>
                      <w:b/>
                      <w:bCs/>
                      <w:lang w:val="bg-BG"/>
                    </w:rPr>
                  </w:pPr>
                </w:p>
              </w:tc>
              <w:tc>
                <w:tcPr>
                  <w:tcW w:w="624" w:type="dxa"/>
                  <w:shd w:val="clear" w:color="auto" w:fill="auto"/>
                </w:tcPr>
                <w:p w14:paraId="22FCB8EF" w14:textId="77777777" w:rsidR="002F49C9" w:rsidRPr="00DE243B" w:rsidRDefault="002F49C9" w:rsidP="00066C1A">
                  <w:pPr>
                    <w:rPr>
                      <w:rFonts w:ascii="Trebuchet MS" w:hAnsi="Trebuchet MS" w:cs="Arial"/>
                      <w:b/>
                      <w:bCs/>
                      <w:lang w:val="bg-BG"/>
                    </w:rPr>
                  </w:pPr>
                </w:p>
              </w:tc>
              <w:tc>
                <w:tcPr>
                  <w:tcW w:w="624" w:type="dxa"/>
                </w:tcPr>
                <w:p w14:paraId="544F7C98" w14:textId="77777777" w:rsidR="002F49C9" w:rsidRPr="00DE243B" w:rsidRDefault="002F49C9" w:rsidP="00066C1A">
                  <w:pPr>
                    <w:rPr>
                      <w:rFonts w:ascii="Trebuchet MS" w:hAnsi="Trebuchet MS" w:cs="Arial"/>
                      <w:b/>
                      <w:bCs/>
                      <w:lang w:val="bg-BG"/>
                    </w:rPr>
                  </w:pPr>
                </w:p>
              </w:tc>
            </w:tr>
            <w:tr w:rsidR="002F49C9" w:rsidRPr="00DE243B" w14:paraId="6A821E69" w14:textId="77777777" w:rsidTr="00C938FB">
              <w:tc>
                <w:tcPr>
                  <w:tcW w:w="7395" w:type="dxa"/>
                  <w:shd w:val="clear" w:color="auto" w:fill="auto"/>
                </w:tcPr>
                <w:p w14:paraId="26482535" w14:textId="77777777" w:rsidR="002F49C9" w:rsidRPr="006E10C4" w:rsidRDefault="002F49C9" w:rsidP="00066C1A">
                  <w:pPr>
                    <w:rPr>
                      <w:rFonts w:ascii="Trebuchet MS" w:hAnsi="Trebuchet MS" w:cs="Arial"/>
                      <w:bCs/>
                      <w:lang w:val="en-GB"/>
                    </w:rPr>
                  </w:pPr>
                  <w:r>
                    <w:rPr>
                      <w:rFonts w:ascii="Trebuchet MS" w:hAnsi="Trebuchet MS" w:cs="Arial"/>
                      <w:bCs/>
                      <w:lang w:val="en-GB"/>
                    </w:rPr>
                    <w:t>Are the</w:t>
                  </w:r>
                  <w:r w:rsidRPr="006E10C4">
                    <w:rPr>
                      <w:rFonts w:ascii="Trebuchet MS" w:hAnsi="Trebuchet MS" w:cs="Arial"/>
                      <w:bCs/>
                      <w:lang w:val="en-GB"/>
                    </w:rPr>
                    <w:t xml:space="preserve"> information and publicity rules</w:t>
                  </w:r>
                  <w:r>
                    <w:rPr>
                      <w:rFonts w:ascii="Trebuchet MS" w:hAnsi="Trebuchet MS" w:cs="Arial"/>
                      <w:bCs/>
                      <w:lang w:val="en-GB"/>
                    </w:rPr>
                    <w:t xml:space="preserve"> met</w:t>
                  </w:r>
                  <w:r w:rsidRPr="006E10C4">
                    <w:rPr>
                      <w:rFonts w:ascii="Trebuchet MS" w:hAnsi="Trebuchet MS" w:cs="Arial"/>
                      <w:bCs/>
                      <w:lang w:val="en-GB"/>
                    </w:rPr>
                    <w:t xml:space="preserve">? </w:t>
                  </w:r>
                </w:p>
              </w:tc>
              <w:tc>
                <w:tcPr>
                  <w:tcW w:w="624" w:type="dxa"/>
                  <w:shd w:val="clear" w:color="auto" w:fill="auto"/>
                </w:tcPr>
                <w:p w14:paraId="38C8387F" w14:textId="77777777" w:rsidR="002F49C9" w:rsidRPr="00DE243B" w:rsidRDefault="002F49C9" w:rsidP="00066C1A">
                  <w:pPr>
                    <w:rPr>
                      <w:rFonts w:ascii="Trebuchet MS" w:hAnsi="Trebuchet MS" w:cs="Arial"/>
                      <w:b/>
                      <w:bCs/>
                      <w:lang w:val="bg-BG"/>
                    </w:rPr>
                  </w:pPr>
                </w:p>
              </w:tc>
              <w:tc>
                <w:tcPr>
                  <w:tcW w:w="624" w:type="dxa"/>
                  <w:shd w:val="clear" w:color="auto" w:fill="auto"/>
                </w:tcPr>
                <w:p w14:paraId="742C3C98" w14:textId="77777777" w:rsidR="002F49C9" w:rsidRPr="00DE243B" w:rsidRDefault="002F49C9" w:rsidP="00066C1A">
                  <w:pPr>
                    <w:rPr>
                      <w:rFonts w:ascii="Trebuchet MS" w:hAnsi="Trebuchet MS" w:cs="Arial"/>
                      <w:b/>
                      <w:bCs/>
                      <w:lang w:val="bg-BG"/>
                    </w:rPr>
                  </w:pPr>
                </w:p>
              </w:tc>
              <w:tc>
                <w:tcPr>
                  <w:tcW w:w="624" w:type="dxa"/>
                </w:tcPr>
                <w:p w14:paraId="601D98F7" w14:textId="77777777" w:rsidR="002F49C9" w:rsidRPr="00DE243B" w:rsidRDefault="002F49C9" w:rsidP="00066C1A">
                  <w:pPr>
                    <w:rPr>
                      <w:rFonts w:ascii="Trebuchet MS" w:hAnsi="Trebuchet MS" w:cs="Arial"/>
                      <w:b/>
                      <w:bCs/>
                      <w:lang w:val="bg-BG"/>
                    </w:rPr>
                  </w:pPr>
                </w:p>
              </w:tc>
            </w:tr>
          </w:tbl>
          <w:p w14:paraId="1CD58474" w14:textId="77777777" w:rsidR="002F49C9" w:rsidRDefault="002F49C9" w:rsidP="00B85F2E">
            <w:pPr>
              <w:spacing w:line="276" w:lineRule="auto"/>
              <w:rPr>
                <w:rFonts w:ascii="Trebuchet MS" w:hAnsi="Trebuchet MS"/>
                <w:lang w:val="en-GB"/>
              </w:rPr>
            </w:pPr>
          </w:p>
          <w:p w14:paraId="4647159B" w14:textId="77777777" w:rsidR="000A302D" w:rsidRPr="006E10C4" w:rsidRDefault="000A302D" w:rsidP="000A302D">
            <w:pPr>
              <w:spacing w:line="276" w:lineRule="auto"/>
              <w:rPr>
                <w:rFonts w:ascii="Trebuchet MS" w:hAnsi="Trebuchet MS" w:cs="Arial"/>
                <w:bCs/>
                <w:lang w:val="en-GB"/>
              </w:rPr>
            </w:pPr>
            <w:r>
              <w:rPr>
                <w:rFonts w:ascii="Trebuchet MS" w:hAnsi="Trebuchet MS" w:cs="Arial"/>
                <w:b/>
                <w:bCs/>
                <w:lang w:val="en-GB"/>
              </w:rPr>
              <w:t xml:space="preserve">Comments: </w:t>
            </w:r>
            <w:r w:rsidRPr="006E10C4">
              <w:rPr>
                <w:rFonts w:ascii="Trebuchet MS" w:hAnsi="Trebuchet MS" w:cs="Arial"/>
                <w:bCs/>
                <w:lang w:val="en-GB"/>
              </w:rPr>
              <w:t>(if any) ……………………………………………………..</w:t>
            </w:r>
          </w:p>
          <w:p w14:paraId="3014AF61" w14:textId="77777777" w:rsidR="000A302D" w:rsidRPr="00760225" w:rsidRDefault="000A302D" w:rsidP="00B85F2E">
            <w:pPr>
              <w:spacing w:line="276" w:lineRule="auto"/>
              <w:rPr>
                <w:rFonts w:ascii="Trebuchet MS" w:hAnsi="Trebuchet MS"/>
                <w:lang w:val="en-GB"/>
              </w:rPr>
            </w:pPr>
          </w:p>
          <w:p w14:paraId="2498EE70" w14:textId="77777777" w:rsidR="002645CE" w:rsidRPr="0047160C" w:rsidRDefault="002F49C9" w:rsidP="0047160C">
            <w:pPr>
              <w:spacing w:line="276" w:lineRule="auto"/>
              <w:rPr>
                <w:rFonts w:ascii="Trebuchet MS" w:hAnsi="Trebuchet MS" w:cs="Arial"/>
                <w:b/>
                <w:bCs/>
                <w:i/>
                <w:lang w:val="en-US"/>
              </w:rPr>
            </w:pPr>
            <w:r>
              <w:rPr>
                <w:rFonts w:ascii="Trebuchet MS" w:hAnsi="Trebuchet MS" w:cs="Arial"/>
                <w:b/>
                <w:bCs/>
                <w:i/>
                <w:lang w:val="en-US"/>
              </w:rPr>
              <w:lastRenderedPageBreak/>
              <w:t xml:space="preserve">List of key documents </w:t>
            </w:r>
            <w:r w:rsidRPr="002F49C9">
              <w:rPr>
                <w:rFonts w:ascii="Trebuchet MS" w:hAnsi="Trebuchet MS" w:cs="Arial"/>
                <w:b/>
                <w:bCs/>
                <w:i/>
                <w:lang w:val="en-US"/>
              </w:rPr>
              <w:t xml:space="preserve">issued during the construction process  </w:t>
            </w:r>
            <w:r>
              <w:rPr>
                <w:rFonts w:ascii="Trebuchet MS" w:hAnsi="Trebuchet MS" w:cs="Arial"/>
                <w:b/>
                <w:bCs/>
                <w:i/>
                <w:lang w:val="en-US"/>
              </w:rPr>
              <w:t>- o</w:t>
            </w:r>
            <w:r w:rsidR="009A4F41" w:rsidRPr="0047160C">
              <w:rPr>
                <w:rFonts w:ascii="Trebuchet MS" w:hAnsi="Trebuchet MS" w:cs="Arial"/>
                <w:b/>
                <w:bCs/>
                <w:i/>
                <w:lang w:val="en-US"/>
              </w:rPr>
              <w:t>nly for Bulgarian beneficiaries</w:t>
            </w:r>
            <w:r w:rsidR="009A4F41" w:rsidRPr="0047160C">
              <w:rPr>
                <w:rFonts w:ascii="Trebuchet MS" w:hAnsi="Trebuchet MS" w:cs="Arial"/>
                <w:bCs/>
                <w:i/>
                <w:lang w:val="bg-BG"/>
              </w:rPr>
              <w:t>(</w:t>
            </w:r>
            <w:proofErr w:type="spellStart"/>
            <w:r w:rsidR="009A4F41" w:rsidRPr="0047160C">
              <w:rPr>
                <w:rFonts w:ascii="Trebuchet MS" w:hAnsi="Trebuchet MS" w:cs="Arial"/>
                <w:bCs/>
                <w:i/>
                <w:lang w:val="bg-BG"/>
              </w:rPr>
              <w:t>according</w:t>
            </w:r>
            <w:proofErr w:type="spellEnd"/>
            <w:r w:rsidR="009A4F41" w:rsidRPr="0047160C">
              <w:rPr>
                <w:rFonts w:ascii="Trebuchet MS" w:hAnsi="Trebuchet MS" w:cs="Arial"/>
                <w:bCs/>
                <w:i/>
                <w:lang w:val="bg-BG"/>
              </w:rPr>
              <w:t xml:space="preserve"> </w:t>
            </w:r>
            <w:proofErr w:type="spellStart"/>
            <w:r w:rsidR="009A4F41" w:rsidRPr="0047160C">
              <w:rPr>
                <w:rFonts w:ascii="Trebuchet MS" w:hAnsi="Trebuchet MS" w:cs="Arial"/>
                <w:bCs/>
                <w:i/>
                <w:lang w:val="bg-BG"/>
              </w:rPr>
              <w:t>to</w:t>
            </w:r>
            <w:proofErr w:type="spellEnd"/>
            <w:r w:rsidR="009A4F41" w:rsidRPr="0047160C">
              <w:rPr>
                <w:rFonts w:ascii="Trebuchet MS" w:hAnsi="Trebuchet MS" w:cs="Arial"/>
                <w:bCs/>
                <w:i/>
                <w:lang w:val="bg-BG"/>
              </w:rPr>
              <w:t xml:space="preserve"> </w:t>
            </w:r>
            <w:proofErr w:type="spellStart"/>
            <w:r w:rsidR="009A4F41" w:rsidRPr="0047160C">
              <w:rPr>
                <w:rFonts w:ascii="Trebuchet MS" w:hAnsi="Trebuchet MS" w:cs="Arial"/>
                <w:bCs/>
                <w:i/>
                <w:lang w:val="bg-BG"/>
              </w:rPr>
              <w:t>national</w:t>
            </w:r>
            <w:proofErr w:type="spellEnd"/>
            <w:r w:rsidR="009A4F41" w:rsidRPr="0047160C">
              <w:rPr>
                <w:rFonts w:ascii="Trebuchet MS" w:hAnsi="Trebuchet MS" w:cs="Arial"/>
                <w:bCs/>
                <w:i/>
                <w:lang w:val="bg-BG"/>
              </w:rPr>
              <w:t xml:space="preserve"> </w:t>
            </w:r>
            <w:proofErr w:type="spellStart"/>
            <w:r w:rsidR="009A4F41" w:rsidRPr="0047160C">
              <w:rPr>
                <w:rFonts w:ascii="Trebuchet MS" w:hAnsi="Trebuchet MS" w:cs="Arial"/>
                <w:bCs/>
                <w:i/>
                <w:lang w:val="bg-BG"/>
              </w:rPr>
              <w:t>legislation</w:t>
            </w:r>
            <w:proofErr w:type="spellEnd"/>
            <w:r w:rsidR="009A4F41" w:rsidRPr="0047160C">
              <w:rPr>
                <w:rFonts w:ascii="Trebuchet MS" w:hAnsi="Trebuchet MS" w:cs="Arial"/>
                <w:bCs/>
                <w:i/>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2268"/>
            </w:tblGrid>
            <w:tr w:rsidR="002645CE" w:rsidRPr="00DE243B" w14:paraId="14A17164" w14:textId="77777777" w:rsidTr="00066C1A">
              <w:tc>
                <w:tcPr>
                  <w:tcW w:w="6799" w:type="dxa"/>
                  <w:shd w:val="clear" w:color="auto" w:fill="auto"/>
                  <w:vAlign w:val="center"/>
                </w:tcPr>
                <w:p w14:paraId="19FFFC22" w14:textId="77777777" w:rsidR="002645CE" w:rsidRPr="002F49C9" w:rsidRDefault="002F49C9" w:rsidP="00066C1A">
                  <w:pPr>
                    <w:spacing w:line="276" w:lineRule="auto"/>
                    <w:rPr>
                      <w:rFonts w:ascii="Trebuchet MS" w:hAnsi="Trebuchet MS" w:cs="Arial"/>
                      <w:b/>
                      <w:bCs/>
                      <w:lang w:val="en-US"/>
                    </w:rPr>
                  </w:pPr>
                  <w:r>
                    <w:rPr>
                      <w:rFonts w:ascii="Trebuchet MS" w:hAnsi="Trebuchet MS" w:cs="Arial"/>
                      <w:b/>
                      <w:bCs/>
                      <w:lang w:val="en-US"/>
                    </w:rPr>
                    <w:t>Type of document</w:t>
                  </w:r>
                  <w:r w:rsidR="000153F1" w:rsidRPr="00DE243B">
                    <w:rPr>
                      <w:rFonts w:ascii="Trebuchet MS" w:hAnsi="Trebuchet MS" w:cs="Arial"/>
                      <w:b/>
                      <w:bCs/>
                      <w:lang w:val="en-US"/>
                    </w:rPr>
                    <w:t xml:space="preserve"> </w:t>
                  </w:r>
                  <w:r w:rsidRPr="002F49C9">
                    <w:rPr>
                      <w:rFonts w:ascii="Trebuchet MS" w:hAnsi="Trebuchet MS" w:cs="Arial"/>
                      <w:bCs/>
                      <w:lang w:val="en-US"/>
                    </w:rPr>
                    <w:t>(issued</w:t>
                  </w:r>
                  <w:r w:rsidR="009A4F41" w:rsidRPr="002F49C9">
                    <w:rPr>
                      <w:rFonts w:ascii="Trebuchet MS" w:hAnsi="Trebuchet MS" w:cs="Arial"/>
                      <w:bCs/>
                      <w:lang w:val="en-US"/>
                    </w:rPr>
                    <w:t xml:space="preserve"> by the date of on the spot check</w:t>
                  </w:r>
                  <w:r w:rsidRPr="002F49C9">
                    <w:rPr>
                      <w:rFonts w:ascii="Trebuchet MS" w:hAnsi="Trebuchet MS" w:cs="Arial"/>
                      <w:bCs/>
                      <w:lang w:val="en-US"/>
                    </w:rPr>
                    <w:t>)</w:t>
                  </w:r>
                </w:p>
              </w:tc>
              <w:tc>
                <w:tcPr>
                  <w:tcW w:w="2268" w:type="dxa"/>
                  <w:shd w:val="clear" w:color="auto" w:fill="auto"/>
                </w:tcPr>
                <w:p w14:paraId="0C7855BC" w14:textId="77777777" w:rsidR="002645CE" w:rsidRDefault="000153F1" w:rsidP="00DE243B">
                  <w:pPr>
                    <w:spacing w:line="276" w:lineRule="auto"/>
                    <w:rPr>
                      <w:rFonts w:ascii="Trebuchet MS" w:hAnsi="Trebuchet MS" w:cs="Arial"/>
                      <w:b/>
                      <w:bCs/>
                      <w:lang w:val="bg-BG"/>
                    </w:rPr>
                  </w:pPr>
                  <w:proofErr w:type="spellStart"/>
                  <w:r w:rsidRPr="00DE243B">
                    <w:rPr>
                      <w:rFonts w:ascii="Trebuchet MS" w:hAnsi="Trebuchet MS" w:cs="Arial"/>
                      <w:b/>
                      <w:bCs/>
                      <w:lang w:val="bg-BG"/>
                    </w:rPr>
                    <w:t>Comments</w:t>
                  </w:r>
                  <w:proofErr w:type="spellEnd"/>
                </w:p>
                <w:p w14:paraId="7F7DB54E" w14:textId="77777777" w:rsidR="0091365D" w:rsidRPr="002F49C9" w:rsidRDefault="0091365D" w:rsidP="00DE243B">
                  <w:pPr>
                    <w:spacing w:line="276" w:lineRule="auto"/>
                    <w:rPr>
                      <w:rFonts w:ascii="Trebuchet MS" w:hAnsi="Trebuchet MS" w:cs="Arial"/>
                      <w:bCs/>
                      <w:lang w:val="en-US"/>
                    </w:rPr>
                  </w:pPr>
                  <w:r w:rsidRPr="002F49C9">
                    <w:rPr>
                      <w:rFonts w:ascii="Trebuchet MS" w:hAnsi="Trebuchet MS" w:cs="Arial"/>
                      <w:bCs/>
                      <w:lang w:val="en-US"/>
                    </w:rPr>
                    <w:t>(</w:t>
                  </w:r>
                  <w:r w:rsidR="000A302D" w:rsidRPr="002F49C9">
                    <w:rPr>
                      <w:rFonts w:ascii="Trebuchet MS" w:hAnsi="Trebuchet MS" w:cs="Arial"/>
                      <w:bCs/>
                      <w:lang w:val="en-US"/>
                    </w:rPr>
                    <w:t>ref.</w:t>
                  </w:r>
                  <w:r w:rsidRPr="002F49C9">
                    <w:rPr>
                      <w:rFonts w:ascii="Trebuchet MS" w:hAnsi="Trebuchet MS" w:cs="Arial"/>
                      <w:bCs/>
                      <w:lang w:val="en-US"/>
                    </w:rPr>
                    <w:t>n</w:t>
                  </w:r>
                  <w:r w:rsidR="000A302D" w:rsidRPr="002F49C9">
                    <w:rPr>
                      <w:rFonts w:ascii="Trebuchet MS" w:hAnsi="Trebuchet MS" w:cs="Arial"/>
                      <w:bCs/>
                      <w:lang w:val="en-US"/>
                    </w:rPr>
                    <w:t>o</w:t>
                  </w:r>
                  <w:r w:rsidRPr="002F49C9">
                    <w:rPr>
                      <w:rFonts w:ascii="Trebuchet MS" w:hAnsi="Trebuchet MS" w:cs="Arial"/>
                      <w:bCs/>
                      <w:lang w:val="en-US"/>
                    </w:rPr>
                    <w:t>; date)</w:t>
                  </w:r>
                </w:p>
              </w:tc>
            </w:tr>
            <w:tr w:rsidR="000153F1" w:rsidRPr="00DE243B" w14:paraId="52740CC8" w14:textId="77777777" w:rsidTr="00066C1A">
              <w:tc>
                <w:tcPr>
                  <w:tcW w:w="6799" w:type="dxa"/>
                  <w:shd w:val="clear" w:color="auto" w:fill="BFBFBF" w:themeFill="background1" w:themeFillShade="BF"/>
                </w:tcPr>
                <w:p w14:paraId="1087CD24" w14:textId="77777777" w:rsidR="000153F1" w:rsidRPr="00522659" w:rsidRDefault="000153F1" w:rsidP="00DE243B">
                  <w:pPr>
                    <w:spacing w:line="276" w:lineRule="auto"/>
                    <w:rPr>
                      <w:rFonts w:ascii="Trebuchet MS" w:hAnsi="Trebuchet MS" w:cs="Arial"/>
                      <w:bCs/>
                      <w:lang w:val="en-US"/>
                    </w:rPr>
                  </w:pPr>
                  <w:proofErr w:type="spellStart"/>
                  <w:r w:rsidRPr="00522659">
                    <w:rPr>
                      <w:rFonts w:ascii="Trebuchet MS" w:hAnsi="Trebuchet MS" w:cs="Arial"/>
                      <w:bCs/>
                      <w:lang w:val="bg-BG"/>
                    </w:rPr>
                    <w:t>Administrative</w:t>
                  </w:r>
                  <w:proofErr w:type="spellEnd"/>
                  <w:r w:rsidRPr="00522659">
                    <w:rPr>
                      <w:rFonts w:ascii="Trebuchet MS" w:hAnsi="Trebuchet MS" w:cs="Arial"/>
                      <w:bCs/>
                      <w:lang w:val="bg-BG"/>
                    </w:rPr>
                    <w:t xml:space="preserve"> </w:t>
                  </w:r>
                  <w:proofErr w:type="spellStart"/>
                  <w:r w:rsidRPr="00522659">
                    <w:rPr>
                      <w:rFonts w:ascii="Trebuchet MS" w:hAnsi="Trebuchet MS" w:cs="Arial"/>
                      <w:bCs/>
                      <w:lang w:val="bg-BG"/>
                    </w:rPr>
                    <w:t>order</w:t>
                  </w:r>
                  <w:proofErr w:type="spellEnd"/>
                  <w:r w:rsidRPr="00522659">
                    <w:rPr>
                      <w:rFonts w:ascii="Trebuchet MS" w:hAnsi="Trebuchet MS" w:cs="Arial"/>
                      <w:bCs/>
                      <w:lang w:val="bg-BG"/>
                    </w:rPr>
                    <w:t xml:space="preserve"> </w:t>
                  </w:r>
                  <w:proofErr w:type="spellStart"/>
                  <w:r w:rsidRPr="00522659">
                    <w:rPr>
                      <w:rFonts w:ascii="Trebuchet MS" w:hAnsi="Trebuchet MS" w:cs="Arial"/>
                      <w:bCs/>
                      <w:lang w:val="bg-BG"/>
                    </w:rPr>
                    <w:t>to</w:t>
                  </w:r>
                  <w:proofErr w:type="spellEnd"/>
                  <w:r w:rsidRPr="00522659">
                    <w:rPr>
                      <w:rFonts w:ascii="Trebuchet MS" w:hAnsi="Trebuchet MS" w:cs="Arial"/>
                      <w:bCs/>
                      <w:lang w:val="bg-BG"/>
                    </w:rPr>
                    <w:t xml:space="preserve"> </w:t>
                  </w:r>
                  <w:proofErr w:type="spellStart"/>
                  <w:r w:rsidRPr="00522659">
                    <w:rPr>
                      <w:rFonts w:ascii="Trebuchet MS" w:hAnsi="Trebuchet MS" w:cs="Arial"/>
                      <w:bCs/>
                      <w:lang w:val="bg-BG"/>
                    </w:rPr>
                    <w:t>start</w:t>
                  </w:r>
                  <w:proofErr w:type="spellEnd"/>
                  <w:r w:rsidRPr="00522659">
                    <w:rPr>
                      <w:rFonts w:ascii="Trebuchet MS" w:hAnsi="Trebuchet MS" w:cs="Arial"/>
                      <w:bCs/>
                      <w:lang w:val="bg-BG"/>
                    </w:rPr>
                    <w:t xml:space="preserve"> </w:t>
                  </w:r>
                  <w:proofErr w:type="spellStart"/>
                  <w:r w:rsidRPr="00522659">
                    <w:rPr>
                      <w:rFonts w:ascii="Trebuchet MS" w:hAnsi="Trebuchet MS" w:cs="Arial"/>
                      <w:bCs/>
                      <w:lang w:val="bg-BG"/>
                    </w:rPr>
                    <w:t>construction</w:t>
                  </w:r>
                  <w:proofErr w:type="spellEnd"/>
                </w:p>
              </w:tc>
              <w:tc>
                <w:tcPr>
                  <w:tcW w:w="2268" w:type="dxa"/>
                  <w:shd w:val="clear" w:color="auto" w:fill="auto"/>
                </w:tcPr>
                <w:p w14:paraId="44D5A051" w14:textId="77777777" w:rsidR="000153F1" w:rsidRPr="00DE243B" w:rsidRDefault="000153F1" w:rsidP="00DE243B">
                  <w:pPr>
                    <w:spacing w:line="276" w:lineRule="auto"/>
                    <w:rPr>
                      <w:rFonts w:ascii="Trebuchet MS" w:hAnsi="Trebuchet MS" w:cs="Arial"/>
                      <w:b/>
                      <w:bCs/>
                      <w:lang w:val="bg-BG"/>
                    </w:rPr>
                  </w:pPr>
                </w:p>
              </w:tc>
            </w:tr>
            <w:tr w:rsidR="000153F1" w:rsidRPr="00DE243B" w14:paraId="22C60152" w14:textId="77777777" w:rsidTr="00DE243B">
              <w:tc>
                <w:tcPr>
                  <w:tcW w:w="6799" w:type="dxa"/>
                  <w:shd w:val="clear" w:color="auto" w:fill="auto"/>
                </w:tcPr>
                <w:p w14:paraId="491B27D4" w14:textId="77777777" w:rsidR="000153F1" w:rsidRPr="00522659" w:rsidRDefault="000153F1" w:rsidP="00DE243B">
                  <w:pPr>
                    <w:spacing w:line="276" w:lineRule="auto"/>
                    <w:rPr>
                      <w:rFonts w:ascii="Trebuchet MS" w:hAnsi="Trebuchet MS" w:cs="Arial"/>
                      <w:bCs/>
                      <w:lang w:val="bg-BG"/>
                    </w:rPr>
                  </w:pPr>
                  <w:proofErr w:type="spellStart"/>
                  <w:r w:rsidRPr="00DE243B">
                    <w:rPr>
                      <w:rFonts w:ascii="Trebuchet MS" w:hAnsi="Trebuchet MS" w:cs="Arial"/>
                      <w:bCs/>
                      <w:lang w:val="bg-BG"/>
                    </w:rPr>
                    <w:t>Acts</w:t>
                  </w:r>
                  <w:proofErr w:type="spellEnd"/>
                  <w:r w:rsidRPr="00DE243B">
                    <w:rPr>
                      <w:rFonts w:ascii="Trebuchet MS" w:hAnsi="Trebuchet MS" w:cs="Arial"/>
                      <w:bCs/>
                      <w:lang w:val="bg-BG"/>
                    </w:rPr>
                    <w:t xml:space="preserve"> </w:t>
                  </w:r>
                  <w:proofErr w:type="spellStart"/>
                  <w:r w:rsidRPr="00DE243B">
                    <w:rPr>
                      <w:rFonts w:ascii="Trebuchet MS" w:hAnsi="Trebuchet MS" w:cs="Arial"/>
                      <w:bCs/>
                      <w:lang w:val="bg-BG"/>
                    </w:rPr>
                    <w:t>and</w:t>
                  </w:r>
                  <w:proofErr w:type="spellEnd"/>
                  <w:r w:rsidRPr="00DE243B">
                    <w:rPr>
                      <w:rFonts w:ascii="Trebuchet MS" w:hAnsi="Trebuchet MS" w:cs="Arial"/>
                      <w:bCs/>
                      <w:lang w:val="bg-BG"/>
                    </w:rPr>
                    <w:t xml:space="preserve"> </w:t>
                  </w:r>
                  <w:proofErr w:type="spellStart"/>
                  <w:r w:rsidRPr="00DE243B">
                    <w:rPr>
                      <w:rFonts w:ascii="Trebuchet MS" w:hAnsi="Trebuchet MS" w:cs="Arial"/>
                      <w:bCs/>
                      <w:lang w:val="bg-BG"/>
                    </w:rPr>
                    <w:t>protocols</w:t>
                  </w:r>
                  <w:proofErr w:type="spellEnd"/>
                  <w:r w:rsidRPr="00DE243B">
                    <w:rPr>
                      <w:rFonts w:ascii="Trebuchet MS" w:hAnsi="Trebuchet MS" w:cs="Arial"/>
                      <w:bCs/>
                      <w:lang w:val="bg-BG"/>
                    </w:rPr>
                    <w:t xml:space="preserve"> </w:t>
                  </w:r>
                  <w:r w:rsidRPr="00DE243B">
                    <w:rPr>
                      <w:rFonts w:ascii="Trebuchet MS" w:hAnsi="Trebuchet MS" w:cs="Arial"/>
                      <w:bCs/>
                      <w:lang w:val="en-US"/>
                    </w:rPr>
                    <w:t>issued</w:t>
                  </w:r>
                  <w:r w:rsidRPr="00DE243B">
                    <w:rPr>
                      <w:rFonts w:ascii="Trebuchet MS" w:hAnsi="Trebuchet MS" w:cs="Arial"/>
                      <w:bCs/>
                      <w:lang w:val="bg-BG"/>
                    </w:rPr>
                    <w:t xml:space="preserve"> </w:t>
                  </w:r>
                  <w:proofErr w:type="spellStart"/>
                  <w:r w:rsidRPr="00DE243B">
                    <w:rPr>
                      <w:rFonts w:ascii="Trebuchet MS" w:hAnsi="Trebuchet MS" w:cs="Arial"/>
                      <w:bCs/>
                      <w:lang w:val="bg-BG"/>
                    </w:rPr>
                    <w:t>during</w:t>
                  </w:r>
                  <w:proofErr w:type="spellEnd"/>
                  <w:r w:rsidRPr="00DE243B">
                    <w:rPr>
                      <w:rFonts w:ascii="Trebuchet MS" w:hAnsi="Trebuchet MS" w:cs="Arial"/>
                      <w:bCs/>
                      <w:lang w:val="bg-BG"/>
                    </w:rPr>
                    <w:t xml:space="preserve"> </w:t>
                  </w:r>
                  <w:proofErr w:type="spellStart"/>
                  <w:r w:rsidRPr="00DE243B">
                    <w:rPr>
                      <w:rFonts w:ascii="Trebuchet MS" w:hAnsi="Trebuchet MS" w:cs="Arial"/>
                      <w:bCs/>
                      <w:lang w:val="bg-BG"/>
                    </w:rPr>
                    <w:t>construction</w:t>
                  </w:r>
                  <w:proofErr w:type="spellEnd"/>
                </w:p>
              </w:tc>
              <w:tc>
                <w:tcPr>
                  <w:tcW w:w="2268" w:type="dxa"/>
                  <w:shd w:val="clear" w:color="auto" w:fill="auto"/>
                </w:tcPr>
                <w:p w14:paraId="31D3BB52" w14:textId="77777777" w:rsidR="000153F1" w:rsidRPr="00DE243B" w:rsidRDefault="000153F1" w:rsidP="00DE243B">
                  <w:pPr>
                    <w:spacing w:line="276" w:lineRule="auto"/>
                    <w:rPr>
                      <w:rFonts w:ascii="Trebuchet MS" w:hAnsi="Trebuchet MS" w:cs="Arial"/>
                      <w:b/>
                      <w:bCs/>
                      <w:lang w:val="bg-BG"/>
                    </w:rPr>
                  </w:pPr>
                </w:p>
              </w:tc>
            </w:tr>
            <w:tr w:rsidR="007A69E3" w:rsidRPr="00DE243B" w14:paraId="599305DE" w14:textId="77777777" w:rsidTr="00DE243B">
              <w:trPr>
                <w:ins w:id="0" w:author="Milen Obretenov" w:date="2020-10-08T17:02:00Z"/>
              </w:trPr>
              <w:tc>
                <w:tcPr>
                  <w:tcW w:w="6799" w:type="dxa"/>
                  <w:shd w:val="clear" w:color="auto" w:fill="auto"/>
                </w:tcPr>
                <w:p w14:paraId="51A7CCDC" w14:textId="3105D4D1" w:rsidR="007A69E3" w:rsidRPr="007A69E3" w:rsidRDefault="007A69E3" w:rsidP="007A69E3">
                  <w:pPr>
                    <w:spacing w:line="276" w:lineRule="auto"/>
                    <w:rPr>
                      <w:ins w:id="1" w:author="Milen Obretenov" w:date="2020-10-08T17:03:00Z"/>
                      <w:rFonts w:ascii="Trebuchet MS" w:hAnsi="Trebuchet MS" w:cs="Arial"/>
                      <w:bCs/>
                      <w:lang w:val="bg-BG"/>
                    </w:rPr>
                  </w:pPr>
                  <w:proofErr w:type="spellStart"/>
                  <w:ins w:id="2" w:author="Milen Obretenov" w:date="2020-10-08T17:03:00Z">
                    <w:r w:rsidRPr="007A69E3">
                      <w:rPr>
                        <w:rFonts w:ascii="Trebuchet MS" w:hAnsi="Trebuchet MS" w:cs="Arial"/>
                        <w:bCs/>
                        <w:lang w:val="bg-BG"/>
                      </w:rPr>
                      <w:t>Is</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there</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any</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interruption</w:t>
                    </w:r>
                    <w:proofErr w:type="spellEnd"/>
                    <w:r w:rsidRPr="007A69E3">
                      <w:rPr>
                        <w:rFonts w:ascii="Trebuchet MS" w:hAnsi="Trebuchet MS" w:cs="Arial"/>
                        <w:bCs/>
                        <w:lang w:val="bg-BG"/>
                      </w:rPr>
                      <w:t xml:space="preserve"> of the </w:t>
                    </w:r>
                    <w:proofErr w:type="spellStart"/>
                    <w:r w:rsidRPr="007A69E3">
                      <w:rPr>
                        <w:rFonts w:ascii="Trebuchet MS" w:hAnsi="Trebuchet MS" w:cs="Arial"/>
                        <w:bCs/>
                        <w:lang w:val="bg-BG"/>
                      </w:rPr>
                      <w:t>works</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by</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Act</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template</w:t>
                    </w:r>
                    <w:proofErr w:type="spellEnd"/>
                    <w:r w:rsidRPr="007A69E3">
                      <w:rPr>
                        <w:rFonts w:ascii="Trebuchet MS" w:hAnsi="Trebuchet MS" w:cs="Arial"/>
                        <w:bCs/>
                        <w:lang w:val="bg-BG"/>
                      </w:rPr>
                      <w:t xml:space="preserve"> 10 of the </w:t>
                    </w:r>
                    <w:proofErr w:type="spellStart"/>
                    <w:r w:rsidRPr="007A69E3">
                      <w:rPr>
                        <w:rFonts w:ascii="Trebuchet MS" w:hAnsi="Trebuchet MS" w:cs="Arial"/>
                        <w:bCs/>
                        <w:lang w:val="bg-BG"/>
                      </w:rPr>
                      <w:t>Ordinance</w:t>
                    </w:r>
                    <w:proofErr w:type="spellEnd"/>
                    <w:r w:rsidRPr="007A69E3">
                      <w:rPr>
                        <w:rFonts w:ascii="Trebuchet MS" w:hAnsi="Trebuchet MS" w:cs="Arial"/>
                        <w:bCs/>
                        <w:lang w:val="bg-BG"/>
                      </w:rPr>
                      <w:t xml:space="preserve"> № 3 of 31 </w:t>
                    </w:r>
                    <w:proofErr w:type="spellStart"/>
                    <w:r w:rsidRPr="007A69E3">
                      <w:rPr>
                        <w:rFonts w:ascii="Trebuchet MS" w:hAnsi="Trebuchet MS" w:cs="Arial"/>
                        <w:bCs/>
                        <w:lang w:val="bg-BG"/>
                      </w:rPr>
                      <w:t>July</w:t>
                    </w:r>
                    <w:proofErr w:type="spellEnd"/>
                    <w:r w:rsidRPr="007A69E3">
                      <w:rPr>
                        <w:rFonts w:ascii="Trebuchet MS" w:hAnsi="Trebuchet MS" w:cs="Arial"/>
                        <w:bCs/>
                        <w:lang w:val="bg-BG"/>
                      </w:rPr>
                      <w:t xml:space="preserve"> 2003?</w:t>
                    </w:r>
                  </w:ins>
                </w:p>
                <w:p w14:paraId="2D6AFE2C" w14:textId="77777777" w:rsidR="007A69E3" w:rsidRPr="007A69E3" w:rsidRDefault="007A69E3" w:rsidP="007A69E3">
                  <w:pPr>
                    <w:spacing w:line="276" w:lineRule="auto"/>
                    <w:rPr>
                      <w:ins w:id="3" w:author="Milen Obretenov" w:date="2020-10-08T17:03:00Z"/>
                      <w:rFonts w:ascii="Trebuchet MS" w:hAnsi="Trebuchet MS" w:cs="Arial"/>
                      <w:bCs/>
                      <w:lang w:val="bg-BG"/>
                    </w:rPr>
                  </w:pPr>
                  <w:proofErr w:type="spellStart"/>
                  <w:ins w:id="4" w:author="Milen Obretenov" w:date="2020-10-08T17:03:00Z">
                    <w:r w:rsidRPr="007A69E3">
                      <w:rPr>
                        <w:rFonts w:ascii="Trebuchet MS" w:hAnsi="Trebuchet MS" w:cs="Arial"/>
                        <w:bCs/>
                        <w:lang w:val="bg-BG"/>
                      </w:rPr>
                      <w:t>If</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yes</w:t>
                    </w:r>
                    <w:proofErr w:type="spellEnd"/>
                    <w:r w:rsidRPr="007A69E3">
                      <w:rPr>
                        <w:rFonts w:ascii="Trebuchet MS" w:hAnsi="Trebuchet MS" w:cs="Arial"/>
                        <w:bCs/>
                        <w:lang w:val="bg-BG"/>
                      </w:rPr>
                      <w:t>:</w:t>
                    </w:r>
                  </w:ins>
                </w:p>
                <w:p w14:paraId="7CA5A730" w14:textId="77777777" w:rsidR="007A69E3" w:rsidRPr="007A69E3" w:rsidRDefault="007A69E3" w:rsidP="007A69E3">
                  <w:pPr>
                    <w:spacing w:line="276" w:lineRule="auto"/>
                    <w:rPr>
                      <w:ins w:id="5" w:author="Milen Obretenov" w:date="2020-10-08T17:03:00Z"/>
                      <w:rFonts w:ascii="Trebuchet MS" w:hAnsi="Trebuchet MS" w:cs="Arial"/>
                      <w:bCs/>
                      <w:lang w:val="bg-BG"/>
                    </w:rPr>
                  </w:pPr>
                  <w:ins w:id="6" w:author="Milen Obretenov" w:date="2020-10-08T17:03:00Z">
                    <w:r w:rsidRPr="007A69E3">
                      <w:rPr>
                        <w:rFonts w:ascii="Trebuchet MS" w:hAnsi="Trebuchet MS" w:cs="Arial"/>
                        <w:bCs/>
                        <w:lang w:val="bg-BG"/>
                      </w:rPr>
                      <w:t>-</w:t>
                    </w:r>
                    <w:r w:rsidRPr="007A69E3">
                      <w:rPr>
                        <w:rFonts w:ascii="Trebuchet MS" w:hAnsi="Trebuchet MS" w:cs="Arial"/>
                        <w:bCs/>
                        <w:lang w:val="bg-BG"/>
                      </w:rPr>
                      <w:tab/>
                    </w:r>
                    <w:proofErr w:type="spellStart"/>
                    <w:r w:rsidRPr="007A69E3">
                      <w:rPr>
                        <w:rFonts w:ascii="Trebuchet MS" w:hAnsi="Trebuchet MS" w:cs="Arial"/>
                        <w:bCs/>
                        <w:lang w:val="bg-BG"/>
                      </w:rPr>
                      <w:t>is</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interruption</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supported</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by</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relevant</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proofs</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for</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force</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majeur</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such</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as</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evidence</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from</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Meteorology</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office</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technology</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description</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from</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designer</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etc</w:t>
                    </w:r>
                    <w:proofErr w:type="spellEnd"/>
                    <w:r w:rsidRPr="007A69E3">
                      <w:rPr>
                        <w:rFonts w:ascii="Trebuchet MS" w:hAnsi="Trebuchet MS" w:cs="Arial"/>
                        <w:bCs/>
                        <w:lang w:val="bg-BG"/>
                      </w:rPr>
                      <w:t>?</w:t>
                    </w:r>
                  </w:ins>
                </w:p>
                <w:p w14:paraId="6C6B03B8" w14:textId="7A0BC808" w:rsidR="007A69E3" w:rsidRPr="00DE243B" w:rsidRDefault="007A69E3" w:rsidP="007A69E3">
                  <w:pPr>
                    <w:spacing w:line="276" w:lineRule="auto"/>
                    <w:rPr>
                      <w:ins w:id="7" w:author="Milen Obretenov" w:date="2020-10-08T17:02:00Z"/>
                      <w:rFonts w:ascii="Trebuchet MS" w:hAnsi="Trebuchet MS" w:cs="Arial"/>
                      <w:bCs/>
                      <w:lang w:val="bg-BG"/>
                    </w:rPr>
                  </w:pPr>
                  <w:ins w:id="8" w:author="Milen Obretenov" w:date="2020-10-08T17:03:00Z">
                    <w:r w:rsidRPr="007A69E3">
                      <w:rPr>
                        <w:rFonts w:ascii="Trebuchet MS" w:hAnsi="Trebuchet MS" w:cs="Arial"/>
                        <w:bCs/>
                        <w:lang w:val="bg-BG"/>
                      </w:rPr>
                      <w:t>-</w:t>
                    </w:r>
                    <w:r w:rsidRPr="007A69E3">
                      <w:rPr>
                        <w:rFonts w:ascii="Trebuchet MS" w:hAnsi="Trebuchet MS" w:cs="Arial"/>
                        <w:bCs/>
                        <w:lang w:val="bg-BG"/>
                      </w:rPr>
                      <w:tab/>
                    </w:r>
                    <w:proofErr w:type="spellStart"/>
                    <w:r w:rsidRPr="007A69E3">
                      <w:rPr>
                        <w:rFonts w:ascii="Trebuchet MS" w:hAnsi="Trebuchet MS" w:cs="Arial"/>
                        <w:bCs/>
                        <w:lang w:val="bg-BG"/>
                      </w:rPr>
                      <w:t>is</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deadline</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for</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implementation</w:t>
                    </w:r>
                    <w:proofErr w:type="spellEnd"/>
                    <w:r w:rsidRPr="007A69E3">
                      <w:rPr>
                        <w:rFonts w:ascii="Trebuchet MS" w:hAnsi="Trebuchet MS" w:cs="Arial"/>
                        <w:bCs/>
                        <w:lang w:val="bg-BG"/>
                      </w:rPr>
                      <w:t xml:space="preserve"> of the </w:t>
                    </w:r>
                    <w:proofErr w:type="spellStart"/>
                    <w:r w:rsidRPr="007A69E3">
                      <w:rPr>
                        <w:rFonts w:ascii="Trebuchet MS" w:hAnsi="Trebuchet MS" w:cs="Arial"/>
                        <w:bCs/>
                        <w:lang w:val="bg-BG"/>
                      </w:rPr>
                      <w:t>works</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used</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as</w:t>
                    </w:r>
                    <w:proofErr w:type="spellEnd"/>
                    <w:r w:rsidRPr="007A69E3">
                      <w:rPr>
                        <w:rFonts w:ascii="Trebuchet MS" w:hAnsi="Trebuchet MS" w:cs="Arial"/>
                        <w:bCs/>
                        <w:lang w:val="bg-BG"/>
                      </w:rPr>
                      <w:t xml:space="preserve"> a </w:t>
                    </w:r>
                    <w:proofErr w:type="spellStart"/>
                    <w:r w:rsidRPr="007A69E3">
                      <w:rPr>
                        <w:rFonts w:ascii="Trebuchet MS" w:hAnsi="Trebuchet MS" w:cs="Arial"/>
                        <w:bCs/>
                        <w:lang w:val="bg-BG"/>
                      </w:rPr>
                      <w:t>selection</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criteria</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within</w:t>
                    </w:r>
                    <w:proofErr w:type="spellEnd"/>
                    <w:r w:rsidRPr="007A69E3">
                      <w:rPr>
                        <w:rFonts w:ascii="Trebuchet MS" w:hAnsi="Trebuchet MS" w:cs="Arial"/>
                        <w:bCs/>
                        <w:lang w:val="bg-BG"/>
                      </w:rPr>
                      <w:t xml:space="preserve"> the </w:t>
                    </w:r>
                    <w:proofErr w:type="spellStart"/>
                    <w:r w:rsidRPr="007A69E3">
                      <w:rPr>
                        <w:rFonts w:ascii="Trebuchet MS" w:hAnsi="Trebuchet MS" w:cs="Arial"/>
                        <w:bCs/>
                        <w:lang w:val="bg-BG"/>
                      </w:rPr>
                      <w:t>public</w:t>
                    </w:r>
                    <w:proofErr w:type="spellEnd"/>
                    <w:r w:rsidRPr="007A69E3">
                      <w:rPr>
                        <w:rFonts w:ascii="Trebuchet MS" w:hAnsi="Trebuchet MS" w:cs="Arial"/>
                        <w:bCs/>
                        <w:lang w:val="bg-BG"/>
                      </w:rPr>
                      <w:t xml:space="preserve"> </w:t>
                    </w:r>
                    <w:proofErr w:type="spellStart"/>
                    <w:r w:rsidRPr="007A69E3">
                      <w:rPr>
                        <w:rFonts w:ascii="Trebuchet MS" w:hAnsi="Trebuchet MS" w:cs="Arial"/>
                        <w:bCs/>
                        <w:lang w:val="bg-BG"/>
                      </w:rPr>
                      <w:t>procurement</w:t>
                    </w:r>
                    <w:proofErr w:type="spellEnd"/>
                    <w:r w:rsidRPr="007A69E3">
                      <w:rPr>
                        <w:rFonts w:ascii="Trebuchet MS" w:hAnsi="Trebuchet MS" w:cs="Arial"/>
                        <w:bCs/>
                        <w:lang w:val="bg-BG"/>
                      </w:rPr>
                      <w:t>?</w:t>
                    </w:r>
                  </w:ins>
                </w:p>
              </w:tc>
              <w:tc>
                <w:tcPr>
                  <w:tcW w:w="2268" w:type="dxa"/>
                  <w:shd w:val="clear" w:color="auto" w:fill="auto"/>
                </w:tcPr>
                <w:p w14:paraId="607A942A" w14:textId="77777777" w:rsidR="007A69E3" w:rsidRPr="00DE243B" w:rsidRDefault="007A69E3" w:rsidP="00DE243B">
                  <w:pPr>
                    <w:spacing w:line="276" w:lineRule="auto"/>
                    <w:rPr>
                      <w:ins w:id="9" w:author="Milen Obretenov" w:date="2020-10-08T17:02:00Z"/>
                      <w:rFonts w:ascii="Trebuchet MS" w:hAnsi="Trebuchet MS" w:cs="Arial"/>
                      <w:b/>
                      <w:bCs/>
                      <w:lang w:val="bg-BG"/>
                    </w:rPr>
                  </w:pPr>
                </w:p>
              </w:tc>
            </w:tr>
            <w:tr w:rsidR="002645CE" w:rsidRPr="00DE243B" w14:paraId="2F7001E8" w14:textId="77777777" w:rsidTr="00DE243B">
              <w:tc>
                <w:tcPr>
                  <w:tcW w:w="6799" w:type="dxa"/>
                  <w:shd w:val="clear" w:color="auto" w:fill="auto"/>
                </w:tcPr>
                <w:p w14:paraId="212D7A09" w14:textId="77777777" w:rsidR="002645CE" w:rsidRPr="00522659" w:rsidRDefault="002645CE" w:rsidP="00DE243B">
                  <w:pPr>
                    <w:spacing w:line="276" w:lineRule="auto"/>
                    <w:rPr>
                      <w:rFonts w:ascii="Trebuchet MS" w:hAnsi="Trebuchet MS" w:cs="Arial"/>
                      <w:bCs/>
                      <w:lang w:val="bg-BG"/>
                    </w:rPr>
                  </w:pPr>
                  <w:r w:rsidRPr="00522659">
                    <w:rPr>
                      <w:rFonts w:ascii="Trebuchet MS" w:hAnsi="Trebuchet MS" w:cs="Arial"/>
                      <w:bCs/>
                      <w:lang w:val="en-US"/>
                    </w:rPr>
                    <w:t>Acceptance certificate</w:t>
                  </w:r>
                </w:p>
              </w:tc>
              <w:tc>
                <w:tcPr>
                  <w:tcW w:w="2268" w:type="dxa"/>
                  <w:shd w:val="clear" w:color="auto" w:fill="auto"/>
                </w:tcPr>
                <w:p w14:paraId="68AF7D8A" w14:textId="77777777" w:rsidR="002645CE" w:rsidRPr="00DE243B" w:rsidRDefault="002645CE" w:rsidP="00DE243B">
                  <w:pPr>
                    <w:spacing w:line="276" w:lineRule="auto"/>
                    <w:rPr>
                      <w:rFonts w:ascii="Trebuchet MS" w:hAnsi="Trebuchet MS" w:cs="Arial"/>
                      <w:b/>
                      <w:bCs/>
                      <w:lang w:val="bg-BG"/>
                    </w:rPr>
                  </w:pPr>
                </w:p>
              </w:tc>
            </w:tr>
            <w:tr w:rsidR="002645CE" w:rsidRPr="00DE243B" w14:paraId="6A39465C" w14:textId="77777777" w:rsidTr="00DE243B">
              <w:tc>
                <w:tcPr>
                  <w:tcW w:w="6799" w:type="dxa"/>
                  <w:shd w:val="clear" w:color="auto" w:fill="auto"/>
                </w:tcPr>
                <w:p w14:paraId="7705F4E6" w14:textId="77777777" w:rsidR="002645CE" w:rsidRPr="00522659" w:rsidRDefault="000153F1" w:rsidP="00DE243B">
                  <w:pPr>
                    <w:spacing w:line="276" w:lineRule="auto"/>
                    <w:rPr>
                      <w:rFonts w:ascii="Trebuchet MS" w:hAnsi="Trebuchet MS" w:cs="Arial"/>
                      <w:bCs/>
                      <w:lang w:val="bg-BG"/>
                    </w:rPr>
                  </w:pPr>
                  <w:r w:rsidRPr="00522659">
                    <w:rPr>
                      <w:rFonts w:ascii="Trebuchet MS" w:hAnsi="Trebuchet MS" w:cs="Arial"/>
                      <w:bCs/>
                      <w:lang w:val="en-US"/>
                    </w:rPr>
                    <w:t>Technical passport</w:t>
                  </w:r>
                  <w:r w:rsidR="002645CE" w:rsidRPr="00522659">
                    <w:rPr>
                      <w:rFonts w:ascii="Trebuchet MS" w:hAnsi="Trebuchet MS" w:cs="Arial"/>
                      <w:bCs/>
                      <w:lang w:val="en-US"/>
                    </w:rPr>
                    <w:t xml:space="preserve"> </w:t>
                  </w:r>
                </w:p>
              </w:tc>
              <w:tc>
                <w:tcPr>
                  <w:tcW w:w="2268" w:type="dxa"/>
                  <w:shd w:val="clear" w:color="auto" w:fill="auto"/>
                </w:tcPr>
                <w:p w14:paraId="3A9110AB" w14:textId="77777777" w:rsidR="002645CE" w:rsidRPr="00DE243B" w:rsidRDefault="002645CE" w:rsidP="00DE243B">
                  <w:pPr>
                    <w:spacing w:line="276" w:lineRule="auto"/>
                    <w:rPr>
                      <w:rFonts w:ascii="Trebuchet MS" w:hAnsi="Trebuchet MS" w:cs="Arial"/>
                      <w:b/>
                      <w:bCs/>
                      <w:lang w:val="bg-BG"/>
                    </w:rPr>
                  </w:pPr>
                </w:p>
              </w:tc>
            </w:tr>
            <w:tr w:rsidR="002645CE" w:rsidRPr="00DE243B" w14:paraId="0A86D3AD" w14:textId="77777777" w:rsidTr="00DE243B">
              <w:tc>
                <w:tcPr>
                  <w:tcW w:w="6799" w:type="dxa"/>
                  <w:shd w:val="clear" w:color="auto" w:fill="auto"/>
                </w:tcPr>
                <w:p w14:paraId="324D3A3F" w14:textId="77777777" w:rsidR="002645CE" w:rsidRPr="00522659" w:rsidRDefault="002645CE" w:rsidP="00DE243B">
                  <w:pPr>
                    <w:spacing w:line="276" w:lineRule="auto"/>
                    <w:rPr>
                      <w:rFonts w:ascii="Trebuchet MS" w:hAnsi="Trebuchet MS" w:cs="Arial"/>
                      <w:bCs/>
                      <w:lang w:val="bg-BG"/>
                    </w:rPr>
                  </w:pPr>
                  <w:r w:rsidRPr="00522659">
                    <w:rPr>
                      <w:rFonts w:ascii="Trebuchet MS" w:hAnsi="Trebuchet MS" w:cs="Arial"/>
                      <w:bCs/>
                      <w:lang w:val="en-US"/>
                    </w:rPr>
                    <w:t>Permission for use</w:t>
                  </w:r>
                </w:p>
              </w:tc>
              <w:tc>
                <w:tcPr>
                  <w:tcW w:w="2268" w:type="dxa"/>
                  <w:shd w:val="clear" w:color="auto" w:fill="auto"/>
                </w:tcPr>
                <w:p w14:paraId="57C06245" w14:textId="77777777" w:rsidR="002645CE" w:rsidRPr="00DE243B" w:rsidRDefault="002645CE" w:rsidP="00DE243B">
                  <w:pPr>
                    <w:spacing w:line="276" w:lineRule="auto"/>
                    <w:rPr>
                      <w:rFonts w:ascii="Trebuchet MS" w:hAnsi="Trebuchet MS" w:cs="Arial"/>
                      <w:b/>
                      <w:bCs/>
                      <w:lang w:val="bg-BG"/>
                    </w:rPr>
                  </w:pPr>
                </w:p>
              </w:tc>
            </w:tr>
            <w:tr w:rsidR="000A302D" w:rsidRPr="00DE243B" w14:paraId="786D1A00" w14:textId="77777777" w:rsidTr="00DE243B">
              <w:tc>
                <w:tcPr>
                  <w:tcW w:w="6799" w:type="dxa"/>
                  <w:shd w:val="clear" w:color="auto" w:fill="auto"/>
                </w:tcPr>
                <w:p w14:paraId="717348D2" w14:textId="77777777" w:rsidR="000A302D" w:rsidRPr="0047160C" w:rsidRDefault="000A302D" w:rsidP="00DE243B">
                  <w:pPr>
                    <w:spacing w:line="276" w:lineRule="auto"/>
                    <w:rPr>
                      <w:rFonts w:ascii="Trebuchet MS" w:hAnsi="Trebuchet MS" w:cs="Arial"/>
                      <w:bCs/>
                      <w:i/>
                      <w:lang w:val="en-US"/>
                    </w:rPr>
                  </w:pPr>
                  <w:r w:rsidRPr="000A302D">
                    <w:rPr>
                      <w:rFonts w:ascii="Trebuchet MS" w:hAnsi="Trebuchet MS" w:cs="Arial"/>
                      <w:bCs/>
                      <w:i/>
                      <w:lang w:val="en-US"/>
                    </w:rPr>
                    <w:t>O</w:t>
                  </w:r>
                  <w:r w:rsidRPr="0047160C">
                    <w:rPr>
                      <w:rFonts w:ascii="Trebuchet MS" w:hAnsi="Trebuchet MS" w:cs="Arial"/>
                      <w:bCs/>
                      <w:i/>
                      <w:lang w:val="en-US"/>
                    </w:rPr>
                    <w:t>ther</w:t>
                  </w:r>
                  <w:r>
                    <w:rPr>
                      <w:rFonts w:ascii="Trebuchet MS" w:hAnsi="Trebuchet MS" w:cs="Arial"/>
                      <w:bCs/>
                      <w:i/>
                      <w:lang w:val="en-US"/>
                    </w:rPr>
                    <w:t>……</w:t>
                  </w:r>
                </w:p>
              </w:tc>
              <w:tc>
                <w:tcPr>
                  <w:tcW w:w="2268" w:type="dxa"/>
                  <w:shd w:val="clear" w:color="auto" w:fill="auto"/>
                </w:tcPr>
                <w:p w14:paraId="6EBD8A3C" w14:textId="77777777" w:rsidR="000A302D" w:rsidRPr="00DE243B" w:rsidRDefault="000A302D" w:rsidP="00DE243B">
                  <w:pPr>
                    <w:spacing w:line="276" w:lineRule="auto"/>
                    <w:rPr>
                      <w:rFonts w:ascii="Trebuchet MS" w:hAnsi="Trebuchet MS" w:cs="Arial"/>
                      <w:b/>
                      <w:bCs/>
                      <w:lang w:val="bg-BG"/>
                    </w:rPr>
                  </w:pPr>
                </w:p>
              </w:tc>
            </w:tr>
          </w:tbl>
          <w:p w14:paraId="0C8B7C19" w14:textId="77777777" w:rsidR="002757D3" w:rsidRPr="00760225" w:rsidRDefault="002757D3" w:rsidP="002757D3">
            <w:pPr>
              <w:spacing w:line="276" w:lineRule="auto"/>
              <w:rPr>
                <w:rFonts w:ascii="Trebuchet MS" w:hAnsi="Trebuchet MS"/>
                <w:b/>
                <w:i/>
                <w:lang w:val="en-GB"/>
              </w:rPr>
            </w:pPr>
            <w:r>
              <w:rPr>
                <w:rFonts w:ascii="Trebuchet MS" w:hAnsi="Trebuchet MS"/>
                <w:b/>
                <w:lang w:val="en-GB"/>
              </w:rPr>
              <w:tab/>
            </w:r>
            <w:r>
              <w:rPr>
                <w:rFonts w:ascii="Trebuchet MS" w:hAnsi="Trebuchet MS"/>
                <w:b/>
                <w:lang w:val="en-GB"/>
              </w:rPr>
              <w:tab/>
            </w:r>
            <w:r>
              <w:rPr>
                <w:rFonts w:ascii="Trebuchet MS" w:hAnsi="Trebuchet MS"/>
                <w:b/>
                <w:lang w:val="en-GB"/>
              </w:rPr>
              <w:tab/>
            </w:r>
            <w:r>
              <w:rPr>
                <w:rFonts w:ascii="Trebuchet MS" w:hAnsi="Trebuchet MS"/>
                <w:b/>
                <w:lang w:val="en-GB"/>
              </w:rPr>
              <w:tab/>
            </w:r>
            <w:r>
              <w:rPr>
                <w:rFonts w:ascii="Trebuchet MS" w:hAnsi="Trebuchet MS"/>
                <w:b/>
                <w:lang w:val="en-GB"/>
              </w:rPr>
              <w:tab/>
            </w:r>
            <w:r>
              <w:rPr>
                <w:rFonts w:ascii="Trebuchet MS" w:hAnsi="Trebuchet MS"/>
                <w:b/>
                <w:lang w:val="en-GB"/>
              </w:rPr>
              <w:tab/>
            </w:r>
            <w:r>
              <w:rPr>
                <w:rFonts w:ascii="Trebuchet MS" w:hAnsi="Trebuchet MS"/>
                <w:b/>
                <w:lang w:val="en-GB"/>
              </w:rPr>
              <w:tab/>
            </w:r>
            <w:r>
              <w:rPr>
                <w:rFonts w:ascii="Trebuchet MS" w:hAnsi="Trebuchet MS"/>
                <w:b/>
                <w:lang w:val="en-GB"/>
              </w:rPr>
              <w:tab/>
              <w:t xml:space="preserve">     </w:t>
            </w:r>
            <w:r w:rsidRPr="00760225">
              <w:rPr>
                <w:rFonts w:ascii="Trebuchet MS" w:hAnsi="Trebuchet MS"/>
                <w:b/>
                <w:lang w:val="en-GB"/>
              </w:rPr>
              <w:t xml:space="preserve">  </w:t>
            </w:r>
          </w:p>
          <w:p w14:paraId="5E247591" w14:textId="77777777" w:rsidR="009307FA" w:rsidRPr="00760225" w:rsidRDefault="009307FA" w:rsidP="009307FA">
            <w:pPr>
              <w:spacing w:line="276" w:lineRule="auto"/>
              <w:rPr>
                <w:rFonts w:ascii="Trebuchet MS" w:hAnsi="Trebuchet MS"/>
                <w:lang w:val="en-GB"/>
              </w:rPr>
            </w:pPr>
            <w:r w:rsidRPr="00760225">
              <w:rPr>
                <w:rFonts w:ascii="Trebuchet MS" w:hAnsi="Trebuchet MS"/>
                <w:lang w:val="en-GB"/>
              </w:rPr>
              <w:t xml:space="preserve">(photographs of </w:t>
            </w:r>
            <w:r>
              <w:rPr>
                <w:rFonts w:ascii="Trebuchet MS" w:hAnsi="Trebuchet MS"/>
                <w:lang w:val="en-GB"/>
              </w:rPr>
              <w:t>location and works carried on</w:t>
            </w:r>
            <w:r w:rsidRPr="00760225">
              <w:rPr>
                <w:rFonts w:ascii="Trebuchet MS" w:hAnsi="Trebuchet MS"/>
                <w:lang w:val="en-GB"/>
              </w:rPr>
              <w:t xml:space="preserve"> during the reporting period will be attached to the report)</w:t>
            </w:r>
          </w:p>
          <w:p w14:paraId="37BF1524" w14:textId="77777777" w:rsidR="002A614E" w:rsidRPr="00760225" w:rsidRDefault="009A4F41" w:rsidP="009A4F41">
            <w:pPr>
              <w:spacing w:line="276" w:lineRule="auto"/>
              <w:rPr>
                <w:rFonts w:ascii="Trebuchet MS" w:hAnsi="Trebuchet MS"/>
                <w:lang w:val="en-GB"/>
              </w:rPr>
            </w:pPr>
            <w:r>
              <w:rPr>
                <w:rFonts w:ascii="Trebuchet MS" w:hAnsi="Trebuchet MS"/>
                <w:lang w:val="en-GB"/>
              </w:rPr>
              <w:t>*</w:t>
            </w:r>
            <w:r w:rsidRPr="006E10C4">
              <w:rPr>
                <w:rFonts w:ascii="Trebuchet MS" w:hAnsi="Trebuchet MS"/>
                <w:lang w:val="en-GB"/>
              </w:rPr>
              <w:t xml:space="preserve">please </w:t>
            </w:r>
            <w:r>
              <w:rPr>
                <w:rFonts w:ascii="Trebuchet MS" w:hAnsi="Trebuchet MS"/>
                <w:lang w:val="en-GB"/>
              </w:rPr>
              <w:t>fill the above table for every different type of investment / construction</w:t>
            </w:r>
          </w:p>
        </w:tc>
      </w:tr>
    </w:tbl>
    <w:p w14:paraId="27DAD410" w14:textId="77777777" w:rsidR="002A614E" w:rsidRDefault="002A614E">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066C1A" w14:paraId="5523A15D" w14:textId="77777777" w:rsidTr="00C938FB">
        <w:tc>
          <w:tcPr>
            <w:tcW w:w="7508" w:type="dxa"/>
          </w:tcPr>
          <w:p w14:paraId="1106362B" w14:textId="77777777" w:rsidR="00066C1A" w:rsidRPr="00461B2A" w:rsidRDefault="00066C1A" w:rsidP="00C938FB">
            <w:pPr>
              <w:spacing w:line="276" w:lineRule="auto"/>
              <w:rPr>
                <w:rFonts w:ascii="Trebuchet MS" w:hAnsi="Trebuchet MS"/>
                <w:b/>
                <w:lang w:val="en-GB"/>
              </w:rPr>
            </w:pPr>
            <w:r>
              <w:rPr>
                <w:rFonts w:ascii="Trebuchet MS" w:hAnsi="Trebuchet MS"/>
                <w:b/>
                <w:lang w:val="en-GB"/>
              </w:rPr>
              <w:t>3</w:t>
            </w:r>
            <w:r w:rsidRPr="00461B2A">
              <w:rPr>
                <w:rFonts w:ascii="Trebuchet MS" w:hAnsi="Trebuchet MS"/>
                <w:b/>
                <w:lang w:val="en-GB"/>
              </w:rPr>
              <w:t>. Has the Romanian/Bulgarian Beneficiary in</w:t>
            </w:r>
            <w:r>
              <w:rPr>
                <w:rFonts w:ascii="Trebuchet MS" w:hAnsi="Trebuchet MS"/>
                <w:b/>
                <w:lang w:val="en-GB"/>
              </w:rPr>
              <w:t>ternal rules / system for planning, organization, assignment, monitoring and control of the project implementation</w:t>
            </w:r>
            <w:r w:rsidRPr="00461B2A">
              <w:rPr>
                <w:rFonts w:ascii="Trebuchet MS" w:hAnsi="Trebuchet MS"/>
                <w:b/>
                <w:lang w:val="en-GB"/>
              </w:rPr>
              <w:t>?</w:t>
            </w:r>
          </w:p>
        </w:tc>
        <w:tc>
          <w:tcPr>
            <w:tcW w:w="1134" w:type="dxa"/>
          </w:tcPr>
          <w:p w14:paraId="3658C69F" w14:textId="77777777" w:rsidR="00066C1A" w:rsidRPr="0047160C" w:rsidRDefault="00066C1A" w:rsidP="00C938FB">
            <w:pPr>
              <w:spacing w:line="276" w:lineRule="auto"/>
              <w:rPr>
                <w:rFonts w:ascii="Trebuchet MS" w:hAnsi="Trebuchet MS"/>
                <w:b/>
                <w:lang w:val="en-GB"/>
              </w:rPr>
            </w:pPr>
            <w:r w:rsidRPr="0047160C">
              <w:rPr>
                <w:rFonts w:ascii="Trebuchet MS" w:hAnsi="Trebuchet MS"/>
                <w:b/>
                <w:lang w:val="en-GB"/>
              </w:rPr>
              <w:t xml:space="preserve">Yes </w:t>
            </w:r>
            <w:sdt>
              <w:sdtPr>
                <w:rPr>
                  <w:rFonts w:ascii="Trebuchet MS" w:hAnsi="Trebuchet MS"/>
                  <w:b/>
                  <w:lang w:val="en-GB"/>
                </w:rPr>
                <w:id w:val="-969203870"/>
                <w14:checkbox>
                  <w14:checked w14:val="0"/>
                  <w14:checkedState w14:val="2612" w14:font="MS Gothic"/>
                  <w14:uncheckedState w14:val="2610" w14:font="MS Gothic"/>
                </w14:checkbox>
              </w:sdtPr>
              <w:sdtEndPr/>
              <w:sdtContent>
                <w:r w:rsidRPr="0047160C">
                  <w:rPr>
                    <w:rFonts w:ascii="MS Gothic" w:eastAsia="MS Gothic" w:hAnsi="MS Gothic"/>
                    <w:b/>
                    <w:lang w:val="en-GB"/>
                  </w:rPr>
                  <w:t>☐</w:t>
                </w:r>
              </w:sdtContent>
            </w:sdt>
          </w:p>
        </w:tc>
        <w:tc>
          <w:tcPr>
            <w:tcW w:w="993" w:type="dxa"/>
          </w:tcPr>
          <w:p w14:paraId="06C881AE" w14:textId="77777777" w:rsidR="00066C1A" w:rsidRPr="00110602" w:rsidRDefault="00066C1A" w:rsidP="00C938FB">
            <w:pPr>
              <w:spacing w:line="276" w:lineRule="auto"/>
              <w:rPr>
                <w:rFonts w:ascii="Trebuchet MS" w:hAnsi="Trebuchet MS"/>
                <w:b/>
                <w:lang w:val="en-GB"/>
              </w:rPr>
            </w:pPr>
            <w:r w:rsidRPr="0047160C">
              <w:rPr>
                <w:rFonts w:ascii="Trebuchet MS" w:hAnsi="Trebuchet MS"/>
                <w:b/>
                <w:lang w:val="en-GB"/>
              </w:rPr>
              <w:t xml:space="preserve">No  </w:t>
            </w:r>
            <w:sdt>
              <w:sdtPr>
                <w:rPr>
                  <w:rFonts w:ascii="Trebuchet MS" w:hAnsi="Trebuchet MS"/>
                  <w:b/>
                  <w:lang w:val="en-GB"/>
                </w:rPr>
                <w:id w:val="1541868890"/>
                <w14:checkbox>
                  <w14:checked w14:val="0"/>
                  <w14:checkedState w14:val="2612" w14:font="MS Gothic"/>
                  <w14:uncheckedState w14:val="2610" w14:font="MS Gothic"/>
                </w14:checkbox>
              </w:sdtPr>
              <w:sdtEndPr/>
              <w:sdtContent>
                <w:r w:rsidRPr="00110602">
                  <w:rPr>
                    <w:rFonts w:ascii="MS Gothic" w:eastAsia="MS Gothic" w:hAnsi="MS Gothic" w:hint="eastAsia"/>
                    <w:b/>
                    <w:lang w:val="en-GB"/>
                  </w:rPr>
                  <w:t>☐</w:t>
                </w:r>
              </w:sdtContent>
            </w:sdt>
          </w:p>
        </w:tc>
      </w:tr>
      <w:tr w:rsidR="00066C1A" w14:paraId="34722F74" w14:textId="77777777" w:rsidTr="00C938FB">
        <w:tc>
          <w:tcPr>
            <w:tcW w:w="9635" w:type="dxa"/>
            <w:gridSpan w:val="3"/>
          </w:tcPr>
          <w:p w14:paraId="52F24C9E" w14:textId="77777777" w:rsidR="00066C1A" w:rsidRPr="00066C1A" w:rsidRDefault="00066C1A" w:rsidP="00C938FB">
            <w:pPr>
              <w:spacing w:line="276" w:lineRule="auto"/>
              <w:rPr>
                <w:rFonts w:ascii="Trebuchet MS" w:hAnsi="Trebuchet MS"/>
                <w:lang w:val="en-GB"/>
              </w:rPr>
            </w:pPr>
            <w:r w:rsidRPr="00066C1A">
              <w:rPr>
                <w:rFonts w:ascii="Trebuchet MS" w:hAnsi="Trebuchet MS"/>
                <w:lang w:val="en-GB"/>
              </w:rPr>
              <w:t>Comments: ………………….</w:t>
            </w:r>
          </w:p>
        </w:tc>
      </w:tr>
    </w:tbl>
    <w:p w14:paraId="1B9337C1" w14:textId="77777777" w:rsidR="00066C1A" w:rsidRDefault="00066C1A">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461B2A" w14:paraId="467CDA19" w14:textId="77777777" w:rsidTr="00461B2A">
        <w:tc>
          <w:tcPr>
            <w:tcW w:w="7508" w:type="dxa"/>
          </w:tcPr>
          <w:p w14:paraId="79CEACF1" w14:textId="77777777" w:rsidR="00461B2A" w:rsidRDefault="00066C1A" w:rsidP="00110602">
            <w:pPr>
              <w:spacing w:line="276" w:lineRule="auto"/>
              <w:rPr>
                <w:rFonts w:ascii="Trebuchet MS" w:hAnsi="Trebuchet MS"/>
                <w:b/>
                <w:lang w:val="en-GB"/>
              </w:rPr>
            </w:pPr>
            <w:r>
              <w:rPr>
                <w:rFonts w:ascii="Trebuchet MS" w:hAnsi="Trebuchet MS"/>
                <w:b/>
                <w:lang w:val="en-GB"/>
              </w:rPr>
              <w:t>4</w:t>
            </w:r>
            <w:r w:rsidR="00110602" w:rsidRPr="00760225">
              <w:rPr>
                <w:rFonts w:ascii="Trebuchet MS" w:hAnsi="Trebuchet MS"/>
                <w:b/>
                <w:lang w:val="en-GB"/>
              </w:rPr>
              <w:t xml:space="preserve">. </w:t>
            </w:r>
            <w:r w:rsidR="00110602">
              <w:rPr>
                <w:rFonts w:ascii="Trebuchet MS" w:hAnsi="Trebuchet MS"/>
                <w:b/>
                <w:lang w:val="en-GB"/>
              </w:rPr>
              <w:t xml:space="preserve">In case </w:t>
            </w:r>
            <w:r w:rsidR="00110602" w:rsidRPr="00760225">
              <w:rPr>
                <w:rFonts w:ascii="Trebuchet MS" w:hAnsi="Trebuchet MS"/>
                <w:b/>
                <w:lang w:val="en-GB"/>
              </w:rPr>
              <w:t xml:space="preserve">revenue generated by the project </w:t>
            </w:r>
            <w:r w:rsidR="00110602">
              <w:rPr>
                <w:rFonts w:ascii="Trebuchet MS" w:hAnsi="Trebuchet MS"/>
                <w:b/>
                <w:lang w:val="en-GB"/>
              </w:rPr>
              <w:t xml:space="preserve">is </w:t>
            </w:r>
            <w:r w:rsidR="00110602" w:rsidRPr="00760225">
              <w:rPr>
                <w:rFonts w:ascii="Trebuchet MS" w:hAnsi="Trebuchet MS"/>
                <w:b/>
                <w:lang w:val="en-GB"/>
              </w:rPr>
              <w:t>identified</w:t>
            </w:r>
            <w:r w:rsidR="00110602">
              <w:rPr>
                <w:rFonts w:ascii="Trebuchet MS" w:hAnsi="Trebuchet MS"/>
                <w:b/>
                <w:lang w:val="en-GB"/>
              </w:rPr>
              <w:t xml:space="preserve"> is it </w:t>
            </w:r>
            <w:r w:rsidR="00110602" w:rsidRPr="00760225">
              <w:rPr>
                <w:rFonts w:ascii="Trebuchet MS" w:hAnsi="Trebuchet MS"/>
                <w:b/>
                <w:lang w:val="en-GB"/>
              </w:rPr>
              <w:t xml:space="preserve">recorded in the accounting </w:t>
            </w:r>
            <w:r w:rsidR="00110602">
              <w:rPr>
                <w:rFonts w:ascii="Trebuchet MS" w:hAnsi="Trebuchet MS"/>
                <w:b/>
                <w:lang w:val="en-GB"/>
              </w:rPr>
              <w:t>documents and</w:t>
            </w:r>
            <w:r w:rsidR="00110602" w:rsidRPr="00760225">
              <w:rPr>
                <w:rFonts w:ascii="Trebuchet MS" w:hAnsi="Trebuchet MS"/>
                <w:b/>
                <w:lang w:val="en-GB"/>
              </w:rPr>
              <w:t xml:space="preserve"> declared in the reimbursement claim?</w:t>
            </w:r>
          </w:p>
        </w:tc>
        <w:tc>
          <w:tcPr>
            <w:tcW w:w="1134" w:type="dxa"/>
          </w:tcPr>
          <w:p w14:paraId="08CDA4D9"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Yes </w:t>
            </w:r>
            <w:sdt>
              <w:sdtPr>
                <w:rPr>
                  <w:rFonts w:ascii="Trebuchet MS" w:hAnsi="Trebuchet MS"/>
                  <w:b/>
                  <w:lang w:val="en-GB"/>
                </w:rPr>
                <w:id w:val="1418749846"/>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c>
          <w:tcPr>
            <w:tcW w:w="993" w:type="dxa"/>
          </w:tcPr>
          <w:p w14:paraId="5439BFB8"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No  </w:t>
            </w:r>
            <w:sdt>
              <w:sdtPr>
                <w:rPr>
                  <w:rFonts w:ascii="Trebuchet MS" w:hAnsi="Trebuchet MS"/>
                  <w:b/>
                  <w:lang w:val="en-GB"/>
                </w:rPr>
                <w:id w:val="785231870"/>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r>
      <w:tr w:rsidR="00461B2A" w14:paraId="11F44F15" w14:textId="77777777" w:rsidTr="00461B2A">
        <w:tc>
          <w:tcPr>
            <w:tcW w:w="9635" w:type="dxa"/>
            <w:gridSpan w:val="3"/>
          </w:tcPr>
          <w:p w14:paraId="3EC7CC45" w14:textId="77777777" w:rsidR="00461B2A" w:rsidRPr="00066C1A" w:rsidRDefault="00110602" w:rsidP="00461B2A">
            <w:pPr>
              <w:spacing w:line="276" w:lineRule="auto"/>
              <w:rPr>
                <w:rFonts w:ascii="Trebuchet MS" w:hAnsi="Trebuchet MS"/>
                <w:lang w:val="en-GB"/>
              </w:rPr>
            </w:pPr>
            <w:r w:rsidRPr="00066C1A">
              <w:rPr>
                <w:rFonts w:ascii="Trebuchet MS" w:hAnsi="Trebuchet MS"/>
                <w:lang w:val="en-GB"/>
              </w:rPr>
              <w:t>Comments: ………………….</w:t>
            </w:r>
          </w:p>
        </w:tc>
      </w:tr>
    </w:tbl>
    <w:p w14:paraId="648A8E33" w14:textId="77777777" w:rsidR="00461B2A" w:rsidRDefault="00461B2A">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110602" w14:paraId="46471C13" w14:textId="77777777" w:rsidTr="00461B2A">
        <w:tc>
          <w:tcPr>
            <w:tcW w:w="7508" w:type="dxa"/>
          </w:tcPr>
          <w:p w14:paraId="327E35DC" w14:textId="77777777" w:rsidR="00110602" w:rsidRDefault="00066C1A" w:rsidP="00110602">
            <w:pPr>
              <w:spacing w:line="276" w:lineRule="auto"/>
              <w:rPr>
                <w:rFonts w:ascii="Trebuchet MS" w:hAnsi="Trebuchet MS"/>
                <w:b/>
                <w:lang w:val="en-GB"/>
              </w:rPr>
            </w:pPr>
            <w:r>
              <w:rPr>
                <w:rFonts w:ascii="Trebuchet MS" w:hAnsi="Trebuchet MS"/>
                <w:b/>
                <w:lang w:val="en-GB"/>
              </w:rPr>
              <w:t>5</w:t>
            </w:r>
            <w:r w:rsidR="00110602">
              <w:rPr>
                <w:rFonts w:ascii="Trebuchet MS" w:hAnsi="Trebuchet MS"/>
                <w:b/>
                <w:lang w:val="en-GB"/>
              </w:rPr>
              <w:t>. Are</w:t>
            </w:r>
            <w:r w:rsidR="00110602" w:rsidRPr="003C6920">
              <w:rPr>
                <w:rFonts w:ascii="Trebuchet MS" w:hAnsi="Trebuchet MS"/>
                <w:b/>
                <w:lang w:val="en-GB"/>
              </w:rPr>
              <w:t xml:space="preserve"> the reported expenditure</w:t>
            </w:r>
            <w:r w:rsidR="00110602">
              <w:rPr>
                <w:rFonts w:ascii="Trebuchet MS" w:hAnsi="Trebuchet MS"/>
                <w:b/>
                <w:lang w:val="en-GB"/>
              </w:rPr>
              <w:t>s in total or partially subject of</w:t>
            </w:r>
            <w:r w:rsidR="00110602" w:rsidRPr="003C6920">
              <w:rPr>
                <w:rFonts w:ascii="Trebuchet MS" w:hAnsi="Trebuchet MS"/>
                <w:b/>
                <w:lang w:val="en-GB"/>
              </w:rPr>
              <w:t xml:space="preserve"> double financ</w:t>
            </w:r>
            <w:r w:rsidR="00110602">
              <w:rPr>
                <w:rFonts w:ascii="Trebuchet MS" w:hAnsi="Trebuchet MS"/>
                <w:b/>
                <w:lang w:val="en-GB"/>
              </w:rPr>
              <w:t>ing</w:t>
            </w:r>
            <w:r w:rsidR="00110602" w:rsidRPr="003C6920">
              <w:rPr>
                <w:rFonts w:ascii="Trebuchet MS" w:hAnsi="Trebuchet MS"/>
                <w:b/>
                <w:lang w:val="en-GB"/>
              </w:rPr>
              <w:t xml:space="preserve"> by any other national, regional, local</w:t>
            </w:r>
            <w:r w:rsidR="00110602">
              <w:rPr>
                <w:rFonts w:ascii="Trebuchet MS" w:hAnsi="Trebuchet MS"/>
                <w:b/>
                <w:lang w:val="en-GB"/>
              </w:rPr>
              <w:t>,</w:t>
            </w:r>
            <w:r w:rsidR="00110602" w:rsidRPr="003C6920">
              <w:rPr>
                <w:rFonts w:ascii="Trebuchet MS" w:hAnsi="Trebuchet MS"/>
                <w:b/>
                <w:lang w:val="en-GB"/>
              </w:rPr>
              <w:t xml:space="preserve"> public</w:t>
            </w:r>
            <w:r w:rsidR="00110602">
              <w:rPr>
                <w:rFonts w:ascii="Trebuchet MS" w:hAnsi="Trebuchet MS"/>
                <w:b/>
                <w:lang w:val="en-GB"/>
              </w:rPr>
              <w:t>, private</w:t>
            </w:r>
            <w:r w:rsidR="00110602" w:rsidRPr="003C6920">
              <w:rPr>
                <w:rFonts w:ascii="Trebuchet MS" w:hAnsi="Trebuchet MS"/>
                <w:b/>
                <w:lang w:val="en-GB"/>
              </w:rPr>
              <w:t xml:space="preserve"> </w:t>
            </w:r>
            <w:r w:rsidR="00110602">
              <w:rPr>
                <w:rFonts w:ascii="Trebuchet MS" w:hAnsi="Trebuchet MS"/>
                <w:b/>
                <w:lang w:val="en-GB"/>
              </w:rPr>
              <w:t xml:space="preserve">resources and/or </w:t>
            </w:r>
            <w:r w:rsidR="00110602" w:rsidRPr="003C6920">
              <w:rPr>
                <w:rFonts w:ascii="Trebuchet MS" w:hAnsi="Trebuchet MS"/>
                <w:b/>
                <w:lang w:val="en-GB"/>
              </w:rPr>
              <w:t>programmes?</w:t>
            </w:r>
          </w:p>
        </w:tc>
        <w:tc>
          <w:tcPr>
            <w:tcW w:w="1134" w:type="dxa"/>
          </w:tcPr>
          <w:p w14:paraId="2EE51203" w14:textId="77777777" w:rsidR="00110602" w:rsidRDefault="00110602" w:rsidP="00110602">
            <w:pPr>
              <w:spacing w:line="276" w:lineRule="auto"/>
              <w:rPr>
                <w:rFonts w:ascii="Trebuchet MS" w:hAnsi="Trebuchet MS"/>
                <w:b/>
                <w:lang w:val="en-GB"/>
              </w:rPr>
            </w:pPr>
            <w:r>
              <w:rPr>
                <w:rFonts w:ascii="Trebuchet MS" w:hAnsi="Trebuchet MS"/>
                <w:b/>
                <w:lang w:val="en-GB"/>
              </w:rPr>
              <w:t xml:space="preserve">Yes </w:t>
            </w:r>
            <w:sdt>
              <w:sdtPr>
                <w:rPr>
                  <w:rFonts w:ascii="Trebuchet MS" w:hAnsi="Trebuchet MS"/>
                  <w:b/>
                  <w:lang w:val="en-GB"/>
                </w:rPr>
                <w:id w:val="312837662"/>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c>
          <w:tcPr>
            <w:tcW w:w="993" w:type="dxa"/>
          </w:tcPr>
          <w:p w14:paraId="24F0D5CF" w14:textId="77777777" w:rsidR="00110602" w:rsidRDefault="00110602" w:rsidP="00110602">
            <w:pPr>
              <w:spacing w:line="276" w:lineRule="auto"/>
              <w:rPr>
                <w:rFonts w:ascii="Trebuchet MS" w:hAnsi="Trebuchet MS"/>
                <w:b/>
                <w:lang w:val="en-GB"/>
              </w:rPr>
            </w:pPr>
            <w:r>
              <w:rPr>
                <w:rFonts w:ascii="Trebuchet MS" w:hAnsi="Trebuchet MS"/>
                <w:b/>
                <w:lang w:val="en-GB"/>
              </w:rPr>
              <w:t xml:space="preserve">No  </w:t>
            </w:r>
            <w:sdt>
              <w:sdtPr>
                <w:rPr>
                  <w:rFonts w:ascii="Trebuchet MS" w:hAnsi="Trebuchet MS"/>
                  <w:b/>
                  <w:lang w:val="en-GB"/>
                </w:rPr>
                <w:id w:val="-2077271835"/>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r>
      <w:tr w:rsidR="00110602" w14:paraId="537CAB35" w14:textId="77777777" w:rsidTr="00461B2A">
        <w:tc>
          <w:tcPr>
            <w:tcW w:w="9635" w:type="dxa"/>
            <w:gridSpan w:val="3"/>
          </w:tcPr>
          <w:p w14:paraId="310CCF62" w14:textId="77777777" w:rsidR="00110602" w:rsidRPr="00066C1A" w:rsidRDefault="00110602" w:rsidP="00110602">
            <w:pPr>
              <w:spacing w:line="276" w:lineRule="auto"/>
              <w:rPr>
                <w:rFonts w:ascii="Trebuchet MS" w:hAnsi="Trebuchet MS"/>
                <w:lang w:val="en-GB"/>
              </w:rPr>
            </w:pPr>
            <w:r w:rsidRPr="00066C1A">
              <w:rPr>
                <w:rFonts w:ascii="Trebuchet MS" w:hAnsi="Trebuchet MS"/>
                <w:lang w:val="en-GB"/>
              </w:rPr>
              <w:t>Comments: ………………….</w:t>
            </w:r>
          </w:p>
        </w:tc>
      </w:tr>
    </w:tbl>
    <w:p w14:paraId="70C0EA77" w14:textId="77777777" w:rsidR="00461B2A" w:rsidRDefault="00461B2A">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461B2A" w14:paraId="6A6DB306" w14:textId="77777777" w:rsidTr="00461B2A">
        <w:tc>
          <w:tcPr>
            <w:tcW w:w="7508" w:type="dxa"/>
          </w:tcPr>
          <w:p w14:paraId="33EFCBBF" w14:textId="77777777" w:rsidR="00461B2A" w:rsidRDefault="00066C1A" w:rsidP="00461B2A">
            <w:pPr>
              <w:spacing w:line="276" w:lineRule="auto"/>
              <w:rPr>
                <w:rFonts w:ascii="Trebuchet MS" w:hAnsi="Trebuchet MS"/>
                <w:b/>
                <w:lang w:val="en-GB"/>
              </w:rPr>
            </w:pPr>
            <w:r>
              <w:rPr>
                <w:rFonts w:ascii="Trebuchet MS" w:hAnsi="Trebuchet MS"/>
                <w:b/>
                <w:lang w:val="en-GB"/>
              </w:rPr>
              <w:t>6</w:t>
            </w:r>
            <w:r w:rsidR="00110602" w:rsidRPr="00760225">
              <w:rPr>
                <w:rFonts w:ascii="Trebuchet MS" w:hAnsi="Trebuchet MS"/>
                <w:b/>
                <w:lang w:val="en-GB"/>
              </w:rPr>
              <w:t>. Is there a separate accounting system or an adequate accounting code for the project activities?</w:t>
            </w:r>
          </w:p>
        </w:tc>
        <w:tc>
          <w:tcPr>
            <w:tcW w:w="1134" w:type="dxa"/>
          </w:tcPr>
          <w:p w14:paraId="11682340"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Yes </w:t>
            </w:r>
            <w:sdt>
              <w:sdtPr>
                <w:rPr>
                  <w:rFonts w:ascii="Trebuchet MS" w:hAnsi="Trebuchet MS"/>
                  <w:b/>
                  <w:lang w:val="en-GB"/>
                </w:rPr>
                <w:id w:val="-1651904104"/>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c>
          <w:tcPr>
            <w:tcW w:w="993" w:type="dxa"/>
          </w:tcPr>
          <w:p w14:paraId="631CFEF4"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No  </w:t>
            </w:r>
            <w:sdt>
              <w:sdtPr>
                <w:rPr>
                  <w:rFonts w:ascii="Trebuchet MS" w:hAnsi="Trebuchet MS"/>
                  <w:b/>
                  <w:lang w:val="en-GB"/>
                </w:rPr>
                <w:id w:val="-913930675"/>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r>
      <w:tr w:rsidR="00461B2A" w14:paraId="195DFCBC" w14:textId="77777777" w:rsidTr="00461B2A">
        <w:tc>
          <w:tcPr>
            <w:tcW w:w="9635" w:type="dxa"/>
            <w:gridSpan w:val="3"/>
          </w:tcPr>
          <w:p w14:paraId="0D79EBF6" w14:textId="77777777" w:rsidR="00461B2A" w:rsidRDefault="00110602" w:rsidP="00461B2A">
            <w:pPr>
              <w:spacing w:line="276" w:lineRule="auto"/>
              <w:rPr>
                <w:rFonts w:ascii="Trebuchet MS" w:hAnsi="Trebuchet MS"/>
                <w:b/>
                <w:lang w:val="en-GB"/>
              </w:rPr>
            </w:pPr>
            <w:r>
              <w:rPr>
                <w:rFonts w:ascii="Trebuchet MS" w:hAnsi="Trebuchet MS"/>
                <w:b/>
                <w:lang w:val="en-GB"/>
              </w:rPr>
              <w:t>Comments: ………………….</w:t>
            </w:r>
          </w:p>
        </w:tc>
      </w:tr>
    </w:tbl>
    <w:p w14:paraId="45B56CE6" w14:textId="77777777" w:rsidR="00461B2A" w:rsidRDefault="00461B2A">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461B2A" w14:paraId="56FA93E1" w14:textId="77777777" w:rsidTr="00461B2A">
        <w:tc>
          <w:tcPr>
            <w:tcW w:w="7508" w:type="dxa"/>
          </w:tcPr>
          <w:p w14:paraId="5C1F7AA9" w14:textId="77777777" w:rsidR="00461B2A" w:rsidRDefault="00066C1A" w:rsidP="00461B2A">
            <w:pPr>
              <w:spacing w:line="276" w:lineRule="auto"/>
              <w:rPr>
                <w:rFonts w:ascii="Trebuchet MS" w:hAnsi="Trebuchet MS"/>
                <w:b/>
                <w:lang w:val="en-GB"/>
              </w:rPr>
            </w:pPr>
            <w:r>
              <w:rPr>
                <w:rFonts w:ascii="Trebuchet MS" w:hAnsi="Trebuchet MS"/>
                <w:b/>
                <w:lang w:val="en-GB"/>
              </w:rPr>
              <w:t>7</w:t>
            </w:r>
            <w:r w:rsidR="00110602">
              <w:rPr>
                <w:rFonts w:ascii="Trebuchet MS" w:hAnsi="Trebuchet MS"/>
                <w:b/>
                <w:lang w:val="en-GB"/>
              </w:rPr>
              <w:t xml:space="preserve">. </w:t>
            </w:r>
            <w:r w:rsidR="00110602" w:rsidRPr="003C6920">
              <w:rPr>
                <w:rFonts w:ascii="Trebuchet MS" w:hAnsi="Trebuchet MS"/>
                <w:b/>
                <w:lang w:val="en-GB"/>
              </w:rPr>
              <w:t xml:space="preserve">Are </w:t>
            </w:r>
            <w:r w:rsidR="00110602">
              <w:rPr>
                <w:rFonts w:ascii="Trebuchet MS" w:hAnsi="Trebuchet MS"/>
                <w:b/>
                <w:lang w:val="en-GB"/>
              </w:rPr>
              <w:t xml:space="preserve">project </w:t>
            </w:r>
            <w:r w:rsidR="00110602" w:rsidRPr="003C6920">
              <w:rPr>
                <w:rFonts w:ascii="Trebuchet MS" w:hAnsi="Trebuchet MS"/>
                <w:b/>
                <w:lang w:val="en-GB"/>
              </w:rPr>
              <w:t>assets correctly recorded?</w:t>
            </w:r>
          </w:p>
        </w:tc>
        <w:tc>
          <w:tcPr>
            <w:tcW w:w="1134" w:type="dxa"/>
          </w:tcPr>
          <w:p w14:paraId="3EB18DB2"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Yes </w:t>
            </w:r>
            <w:sdt>
              <w:sdtPr>
                <w:rPr>
                  <w:rFonts w:ascii="Trebuchet MS" w:hAnsi="Trebuchet MS"/>
                  <w:b/>
                  <w:lang w:val="en-GB"/>
                </w:rPr>
                <w:id w:val="-2017535260"/>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c>
          <w:tcPr>
            <w:tcW w:w="993" w:type="dxa"/>
          </w:tcPr>
          <w:p w14:paraId="3C95B982"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No  </w:t>
            </w:r>
            <w:sdt>
              <w:sdtPr>
                <w:rPr>
                  <w:rFonts w:ascii="Trebuchet MS" w:hAnsi="Trebuchet MS"/>
                  <w:b/>
                  <w:lang w:val="en-GB"/>
                </w:rPr>
                <w:id w:val="-1195153280"/>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r>
      <w:tr w:rsidR="00461B2A" w14:paraId="5E30B0E6" w14:textId="77777777" w:rsidTr="00461B2A">
        <w:tc>
          <w:tcPr>
            <w:tcW w:w="9635" w:type="dxa"/>
            <w:gridSpan w:val="3"/>
          </w:tcPr>
          <w:p w14:paraId="66080EE7" w14:textId="77777777" w:rsidR="00461B2A" w:rsidRDefault="00110602" w:rsidP="00461B2A">
            <w:pPr>
              <w:spacing w:line="276" w:lineRule="auto"/>
              <w:rPr>
                <w:rFonts w:ascii="Trebuchet MS" w:hAnsi="Trebuchet MS"/>
                <w:b/>
                <w:lang w:val="en-GB"/>
              </w:rPr>
            </w:pPr>
            <w:r>
              <w:rPr>
                <w:rFonts w:ascii="Trebuchet MS" w:hAnsi="Trebuchet MS"/>
                <w:b/>
                <w:lang w:val="en-GB"/>
              </w:rPr>
              <w:t>Comments: ………………….</w:t>
            </w:r>
          </w:p>
        </w:tc>
      </w:tr>
    </w:tbl>
    <w:p w14:paraId="0CFF407F" w14:textId="77777777" w:rsidR="00461B2A" w:rsidRDefault="00461B2A">
      <w:pPr>
        <w:spacing w:line="276" w:lineRule="auto"/>
        <w:rPr>
          <w:rFonts w:ascii="Trebuchet MS" w:hAnsi="Trebuchet MS"/>
          <w:b/>
          <w:lang w:val="en-GB"/>
        </w:rPr>
      </w:pPr>
    </w:p>
    <w:tbl>
      <w:tblPr>
        <w:tblStyle w:val="TableGrid"/>
        <w:tblW w:w="9635" w:type="dxa"/>
        <w:tblLook w:val="04A0" w:firstRow="1" w:lastRow="0" w:firstColumn="1" w:lastColumn="0" w:noHBand="0" w:noVBand="1"/>
      </w:tblPr>
      <w:tblGrid>
        <w:gridCol w:w="7508"/>
        <w:gridCol w:w="1134"/>
        <w:gridCol w:w="993"/>
      </w:tblGrid>
      <w:tr w:rsidR="00461B2A" w14:paraId="779E3CB9" w14:textId="77777777" w:rsidTr="00461B2A">
        <w:tc>
          <w:tcPr>
            <w:tcW w:w="7508" w:type="dxa"/>
          </w:tcPr>
          <w:p w14:paraId="375A12EA" w14:textId="77777777" w:rsidR="00461B2A" w:rsidRDefault="00066C1A" w:rsidP="00372373">
            <w:pPr>
              <w:spacing w:line="276" w:lineRule="auto"/>
              <w:rPr>
                <w:rFonts w:ascii="Trebuchet MS" w:hAnsi="Trebuchet MS"/>
                <w:b/>
                <w:lang w:val="en-GB"/>
              </w:rPr>
            </w:pPr>
            <w:r>
              <w:rPr>
                <w:rFonts w:ascii="Trebuchet MS" w:hAnsi="Trebuchet MS"/>
                <w:b/>
                <w:lang w:val="en-GB"/>
              </w:rPr>
              <w:lastRenderedPageBreak/>
              <w:t>8</w:t>
            </w:r>
            <w:r w:rsidR="00372373" w:rsidRPr="00760225">
              <w:rPr>
                <w:rFonts w:ascii="Trebuchet MS" w:hAnsi="Trebuchet MS"/>
                <w:b/>
                <w:lang w:val="en-GB"/>
              </w:rPr>
              <w:t xml:space="preserve">. </w:t>
            </w:r>
            <w:r w:rsidR="00372373">
              <w:rPr>
                <w:rFonts w:ascii="Trebuchet MS" w:hAnsi="Trebuchet MS"/>
                <w:b/>
                <w:lang w:val="en-GB"/>
              </w:rPr>
              <w:t>Does</w:t>
            </w:r>
            <w:r w:rsidR="00372373" w:rsidRPr="00760225">
              <w:rPr>
                <w:rFonts w:ascii="Trebuchet MS" w:hAnsi="Trebuchet MS"/>
                <w:b/>
                <w:lang w:val="en-GB"/>
              </w:rPr>
              <w:t xml:space="preserve"> the Romanian/Bulgarian Beneficiary, </w:t>
            </w:r>
            <w:r w:rsidR="00372373">
              <w:rPr>
                <w:rFonts w:ascii="Trebuchet MS" w:hAnsi="Trebuchet MS"/>
                <w:b/>
                <w:lang w:val="en-GB"/>
              </w:rPr>
              <w:t>respect</w:t>
            </w:r>
            <w:r w:rsidR="00372373" w:rsidRPr="00760225">
              <w:rPr>
                <w:rFonts w:ascii="Trebuchet MS" w:hAnsi="Trebuchet MS"/>
                <w:b/>
                <w:lang w:val="en-GB"/>
              </w:rPr>
              <w:t xml:space="preserve"> the requirements regarding the availability of documents according to</w:t>
            </w:r>
            <w:r w:rsidR="00372373">
              <w:rPr>
                <w:rFonts w:ascii="Trebuchet MS" w:hAnsi="Trebuchet MS"/>
                <w:b/>
                <w:lang w:val="en-GB"/>
              </w:rPr>
              <w:t xml:space="preserve"> the subsidy contract and</w:t>
            </w:r>
            <w:r w:rsidR="00372373" w:rsidRPr="00760225">
              <w:rPr>
                <w:rFonts w:ascii="Trebuchet MS" w:hAnsi="Trebuchet MS"/>
                <w:b/>
                <w:lang w:val="en-GB"/>
              </w:rPr>
              <w:t xml:space="preserve"> </w:t>
            </w:r>
            <w:r w:rsidR="00372373">
              <w:rPr>
                <w:rFonts w:ascii="Trebuchet MS" w:hAnsi="Trebuchet MS"/>
                <w:b/>
                <w:lang w:val="en-GB"/>
              </w:rPr>
              <w:t xml:space="preserve">the provisions of </w:t>
            </w:r>
            <w:r w:rsidR="00372373" w:rsidRPr="00760225">
              <w:rPr>
                <w:rFonts w:ascii="Trebuchet MS" w:hAnsi="Trebuchet MS"/>
                <w:b/>
                <w:lang w:val="en-GB"/>
              </w:rPr>
              <w:t>art.140 of Reg. (EU) No. 1303/2013?</w:t>
            </w:r>
          </w:p>
        </w:tc>
        <w:tc>
          <w:tcPr>
            <w:tcW w:w="1134" w:type="dxa"/>
          </w:tcPr>
          <w:p w14:paraId="15947F7D"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Yes </w:t>
            </w:r>
            <w:sdt>
              <w:sdtPr>
                <w:rPr>
                  <w:rFonts w:ascii="Trebuchet MS" w:hAnsi="Trebuchet MS"/>
                  <w:b/>
                  <w:lang w:val="en-GB"/>
                </w:rPr>
                <w:id w:val="1200356220"/>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c>
          <w:tcPr>
            <w:tcW w:w="993" w:type="dxa"/>
          </w:tcPr>
          <w:p w14:paraId="7CEBA823" w14:textId="77777777" w:rsidR="00461B2A" w:rsidRDefault="00461B2A" w:rsidP="00461B2A">
            <w:pPr>
              <w:spacing w:line="276" w:lineRule="auto"/>
              <w:rPr>
                <w:rFonts w:ascii="Trebuchet MS" w:hAnsi="Trebuchet MS"/>
                <w:b/>
                <w:lang w:val="en-GB"/>
              </w:rPr>
            </w:pPr>
            <w:r>
              <w:rPr>
                <w:rFonts w:ascii="Trebuchet MS" w:hAnsi="Trebuchet MS"/>
                <w:b/>
                <w:lang w:val="en-GB"/>
              </w:rPr>
              <w:t xml:space="preserve">No  </w:t>
            </w:r>
            <w:sdt>
              <w:sdtPr>
                <w:rPr>
                  <w:rFonts w:ascii="Trebuchet MS" w:hAnsi="Trebuchet MS"/>
                  <w:b/>
                  <w:lang w:val="en-GB"/>
                </w:rPr>
                <w:id w:val="919596822"/>
                <w14:checkbox>
                  <w14:checked w14:val="0"/>
                  <w14:checkedState w14:val="2612" w14:font="MS Gothic"/>
                  <w14:uncheckedState w14:val="2610" w14:font="MS Gothic"/>
                </w14:checkbox>
              </w:sdtPr>
              <w:sdtEndPr/>
              <w:sdtContent>
                <w:r>
                  <w:rPr>
                    <w:rFonts w:ascii="MS Gothic" w:eastAsia="MS Gothic" w:hAnsi="MS Gothic" w:hint="eastAsia"/>
                    <w:b/>
                    <w:lang w:val="en-GB"/>
                  </w:rPr>
                  <w:t>☐</w:t>
                </w:r>
              </w:sdtContent>
            </w:sdt>
          </w:p>
        </w:tc>
      </w:tr>
      <w:tr w:rsidR="00461B2A" w14:paraId="06655934" w14:textId="77777777" w:rsidTr="00461B2A">
        <w:tc>
          <w:tcPr>
            <w:tcW w:w="9635" w:type="dxa"/>
            <w:gridSpan w:val="3"/>
          </w:tcPr>
          <w:p w14:paraId="0C8C88B6" w14:textId="77777777" w:rsidR="00461B2A" w:rsidRPr="00066C1A" w:rsidRDefault="00372373" w:rsidP="00461B2A">
            <w:pPr>
              <w:spacing w:line="276" w:lineRule="auto"/>
              <w:rPr>
                <w:rFonts w:ascii="Trebuchet MS" w:hAnsi="Trebuchet MS"/>
                <w:lang w:val="en-GB"/>
              </w:rPr>
            </w:pPr>
            <w:r w:rsidRPr="00066C1A">
              <w:rPr>
                <w:rFonts w:ascii="Trebuchet MS" w:hAnsi="Trebuchet MS"/>
                <w:lang w:val="en-GB"/>
              </w:rPr>
              <w:t>Comments: ………………….</w:t>
            </w:r>
          </w:p>
        </w:tc>
      </w:tr>
    </w:tbl>
    <w:p w14:paraId="791BE45F" w14:textId="77777777" w:rsidR="00461B2A" w:rsidRDefault="00461B2A">
      <w:pPr>
        <w:spacing w:line="276" w:lineRule="auto"/>
        <w:rPr>
          <w:rFonts w:ascii="Trebuchet MS" w:hAnsi="Trebuchet MS"/>
          <w:b/>
          <w:lang w:val="en-GB"/>
        </w:rPr>
      </w:pPr>
    </w:p>
    <w:tbl>
      <w:tblPr>
        <w:tblStyle w:val="TableGrid"/>
        <w:tblW w:w="9765" w:type="dxa"/>
        <w:tblLook w:val="04A0" w:firstRow="1" w:lastRow="0" w:firstColumn="1" w:lastColumn="0" w:noHBand="0" w:noVBand="1"/>
      </w:tblPr>
      <w:tblGrid>
        <w:gridCol w:w="6850"/>
        <w:gridCol w:w="1073"/>
        <w:gridCol w:w="938"/>
        <w:gridCol w:w="904"/>
      </w:tblGrid>
      <w:tr w:rsidR="00372373" w14:paraId="29354F12" w14:textId="77777777" w:rsidTr="0047160C">
        <w:tc>
          <w:tcPr>
            <w:tcW w:w="6850" w:type="dxa"/>
          </w:tcPr>
          <w:p w14:paraId="3E151177" w14:textId="77777777" w:rsidR="00372373" w:rsidRDefault="00066C1A" w:rsidP="00461B2A">
            <w:pPr>
              <w:spacing w:line="276" w:lineRule="auto"/>
              <w:rPr>
                <w:rFonts w:ascii="Trebuchet MS" w:hAnsi="Trebuchet MS"/>
                <w:b/>
                <w:lang w:val="en-GB"/>
              </w:rPr>
            </w:pPr>
            <w:r>
              <w:rPr>
                <w:rFonts w:ascii="Trebuchet MS" w:hAnsi="Trebuchet MS"/>
                <w:b/>
                <w:lang w:val="en-GB"/>
              </w:rPr>
              <w:t>9</w:t>
            </w:r>
            <w:r w:rsidR="00372373">
              <w:rPr>
                <w:rFonts w:ascii="Trebuchet MS" w:hAnsi="Trebuchet MS"/>
                <w:b/>
                <w:lang w:val="en-GB"/>
              </w:rPr>
              <w:t xml:space="preserve">. </w:t>
            </w:r>
            <w:r w:rsidR="00372373" w:rsidRPr="00760225">
              <w:rPr>
                <w:rFonts w:ascii="Trebuchet MS" w:hAnsi="Trebuchet MS"/>
                <w:b/>
                <w:bCs/>
                <w:lang w:val="en-GB"/>
              </w:rPr>
              <w:t>Have the Union Policies and national rules been</w:t>
            </w:r>
            <w:r w:rsidR="00372373">
              <w:rPr>
                <w:rFonts w:ascii="Trebuchet MS" w:hAnsi="Trebuchet MS"/>
                <w:b/>
                <w:bCs/>
                <w:lang w:val="en-GB"/>
              </w:rPr>
              <w:t xml:space="preserve"> met, regarding:</w:t>
            </w:r>
          </w:p>
        </w:tc>
        <w:tc>
          <w:tcPr>
            <w:tcW w:w="1073" w:type="dxa"/>
          </w:tcPr>
          <w:p w14:paraId="494BCCEF" w14:textId="77777777" w:rsidR="00372373" w:rsidRDefault="00372373" w:rsidP="00461B2A">
            <w:pPr>
              <w:spacing w:line="276" w:lineRule="auto"/>
              <w:rPr>
                <w:rFonts w:ascii="Trebuchet MS" w:hAnsi="Trebuchet MS"/>
                <w:b/>
                <w:lang w:val="en-GB"/>
              </w:rPr>
            </w:pPr>
          </w:p>
        </w:tc>
        <w:tc>
          <w:tcPr>
            <w:tcW w:w="938" w:type="dxa"/>
          </w:tcPr>
          <w:p w14:paraId="7C01CA55" w14:textId="77777777" w:rsidR="00372373" w:rsidRDefault="00372373" w:rsidP="00461B2A">
            <w:pPr>
              <w:spacing w:line="276" w:lineRule="auto"/>
              <w:rPr>
                <w:rFonts w:ascii="Trebuchet MS" w:hAnsi="Trebuchet MS"/>
                <w:b/>
                <w:lang w:val="en-GB"/>
              </w:rPr>
            </w:pPr>
          </w:p>
        </w:tc>
        <w:tc>
          <w:tcPr>
            <w:tcW w:w="904" w:type="dxa"/>
          </w:tcPr>
          <w:p w14:paraId="6BBC1317" w14:textId="77777777" w:rsidR="00372373" w:rsidDel="00372373" w:rsidRDefault="00372373" w:rsidP="00461B2A">
            <w:pPr>
              <w:spacing w:line="276" w:lineRule="auto"/>
              <w:rPr>
                <w:rFonts w:ascii="Trebuchet MS" w:hAnsi="Trebuchet MS"/>
                <w:b/>
                <w:lang w:val="en-GB"/>
              </w:rPr>
            </w:pPr>
          </w:p>
        </w:tc>
      </w:tr>
      <w:tr w:rsidR="00372373" w14:paraId="2AF7F6CB" w14:textId="77777777" w:rsidTr="0047160C">
        <w:tc>
          <w:tcPr>
            <w:tcW w:w="6850" w:type="dxa"/>
          </w:tcPr>
          <w:p w14:paraId="7D2726CC" w14:textId="77777777" w:rsidR="00372373" w:rsidRPr="00066C1A" w:rsidRDefault="00372373" w:rsidP="00372373">
            <w:pPr>
              <w:spacing w:line="276" w:lineRule="auto"/>
              <w:rPr>
                <w:rFonts w:ascii="Trebuchet MS" w:hAnsi="Trebuchet MS"/>
                <w:lang w:val="en-GB"/>
              </w:rPr>
            </w:pPr>
            <w:r w:rsidRPr="00066C1A">
              <w:rPr>
                <w:rFonts w:ascii="Trebuchet MS" w:hAnsi="Trebuchet MS"/>
                <w:bCs/>
                <w:lang w:val="en-GB"/>
              </w:rPr>
              <w:t>state aid</w:t>
            </w:r>
          </w:p>
        </w:tc>
        <w:tc>
          <w:tcPr>
            <w:tcW w:w="1073" w:type="dxa"/>
          </w:tcPr>
          <w:p w14:paraId="62086854"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Yes </w:t>
            </w:r>
            <w:sdt>
              <w:sdtPr>
                <w:rPr>
                  <w:rFonts w:ascii="Trebuchet MS" w:hAnsi="Trebuchet MS"/>
                  <w:sz w:val="22"/>
                  <w:szCs w:val="22"/>
                  <w:lang w:val="en-GB"/>
                </w:rPr>
                <w:id w:val="290102506"/>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38" w:type="dxa"/>
          </w:tcPr>
          <w:p w14:paraId="7797410B"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No  </w:t>
            </w:r>
            <w:sdt>
              <w:sdtPr>
                <w:rPr>
                  <w:rFonts w:ascii="Trebuchet MS" w:hAnsi="Trebuchet MS"/>
                  <w:sz w:val="22"/>
                  <w:szCs w:val="22"/>
                  <w:lang w:val="en-GB"/>
                </w:rPr>
                <w:id w:val="569468043"/>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04" w:type="dxa"/>
          </w:tcPr>
          <w:p w14:paraId="00A73DBC"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NA  </w:t>
            </w:r>
            <w:sdt>
              <w:sdtPr>
                <w:rPr>
                  <w:rFonts w:ascii="Trebuchet MS" w:hAnsi="Trebuchet MS"/>
                  <w:sz w:val="22"/>
                  <w:szCs w:val="22"/>
                  <w:lang w:val="en-GB"/>
                </w:rPr>
                <w:id w:val="-464127334"/>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r>
      <w:tr w:rsidR="00372373" w14:paraId="626369F3" w14:textId="77777777" w:rsidTr="0047160C">
        <w:tc>
          <w:tcPr>
            <w:tcW w:w="6850" w:type="dxa"/>
          </w:tcPr>
          <w:p w14:paraId="05C384A5" w14:textId="77777777" w:rsidR="00372373" w:rsidRPr="00066C1A" w:rsidRDefault="00372373" w:rsidP="00372373">
            <w:pPr>
              <w:spacing w:line="276" w:lineRule="auto"/>
              <w:rPr>
                <w:rFonts w:ascii="Trebuchet MS" w:hAnsi="Trebuchet MS"/>
                <w:lang w:val="en-GB"/>
              </w:rPr>
            </w:pPr>
            <w:r w:rsidRPr="00066C1A">
              <w:rPr>
                <w:rFonts w:ascii="Trebuchet MS" w:hAnsi="Trebuchet MS"/>
                <w:bCs/>
                <w:lang w:val="en-GB"/>
              </w:rPr>
              <w:t>environment rules</w:t>
            </w:r>
          </w:p>
        </w:tc>
        <w:tc>
          <w:tcPr>
            <w:tcW w:w="1073" w:type="dxa"/>
          </w:tcPr>
          <w:p w14:paraId="38C46414"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Yes </w:t>
            </w:r>
            <w:sdt>
              <w:sdtPr>
                <w:rPr>
                  <w:rFonts w:ascii="Trebuchet MS" w:hAnsi="Trebuchet MS"/>
                  <w:sz w:val="22"/>
                  <w:szCs w:val="22"/>
                  <w:lang w:val="en-GB"/>
                </w:rPr>
                <w:id w:val="1488976621"/>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38" w:type="dxa"/>
          </w:tcPr>
          <w:p w14:paraId="614022F3"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No  </w:t>
            </w:r>
            <w:sdt>
              <w:sdtPr>
                <w:rPr>
                  <w:rFonts w:ascii="Trebuchet MS" w:hAnsi="Trebuchet MS"/>
                  <w:sz w:val="22"/>
                  <w:szCs w:val="22"/>
                  <w:lang w:val="en-GB"/>
                </w:rPr>
                <w:id w:val="-1282792955"/>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04" w:type="dxa"/>
          </w:tcPr>
          <w:p w14:paraId="7489B7F7"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NA  </w:t>
            </w:r>
            <w:sdt>
              <w:sdtPr>
                <w:rPr>
                  <w:rFonts w:ascii="Trebuchet MS" w:hAnsi="Trebuchet MS"/>
                  <w:sz w:val="22"/>
                  <w:szCs w:val="22"/>
                  <w:lang w:val="en-GB"/>
                </w:rPr>
                <w:id w:val="292037048"/>
                <w14:checkbox>
                  <w14:checked w14:val="0"/>
                  <w14:checkedState w14:val="2612" w14:font="MS Gothic"/>
                  <w14:uncheckedState w14:val="2610" w14:font="MS Gothic"/>
                </w14:checkbox>
              </w:sdtPr>
              <w:sdtEndPr/>
              <w:sdtContent>
                <w:r w:rsidRPr="00066C1A">
                  <w:rPr>
                    <w:rFonts w:ascii="MS Gothic" w:eastAsia="MS Gothic" w:hAnsi="MS Gothic" w:hint="eastAsia"/>
                    <w:sz w:val="22"/>
                    <w:szCs w:val="22"/>
                    <w:lang w:val="en-GB"/>
                  </w:rPr>
                  <w:t>☐</w:t>
                </w:r>
              </w:sdtContent>
            </w:sdt>
          </w:p>
        </w:tc>
      </w:tr>
      <w:tr w:rsidR="00372373" w14:paraId="50E9A5D5" w14:textId="77777777" w:rsidTr="0047160C">
        <w:tc>
          <w:tcPr>
            <w:tcW w:w="6850" w:type="dxa"/>
          </w:tcPr>
          <w:p w14:paraId="1AE48CC9" w14:textId="77777777" w:rsidR="00372373" w:rsidRPr="00066C1A" w:rsidRDefault="00372373" w:rsidP="00372373">
            <w:pPr>
              <w:spacing w:line="276" w:lineRule="auto"/>
              <w:rPr>
                <w:rFonts w:ascii="Trebuchet MS" w:hAnsi="Trebuchet MS"/>
                <w:lang w:val="en-GB"/>
              </w:rPr>
            </w:pPr>
            <w:r w:rsidRPr="00066C1A">
              <w:rPr>
                <w:rFonts w:ascii="Trebuchet MS" w:hAnsi="Trebuchet MS"/>
                <w:bCs/>
                <w:lang w:val="en-GB"/>
              </w:rPr>
              <w:t>sustainable development</w:t>
            </w:r>
          </w:p>
        </w:tc>
        <w:tc>
          <w:tcPr>
            <w:tcW w:w="1073" w:type="dxa"/>
          </w:tcPr>
          <w:p w14:paraId="4CF9B803"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Yes </w:t>
            </w:r>
            <w:sdt>
              <w:sdtPr>
                <w:rPr>
                  <w:rFonts w:ascii="Trebuchet MS" w:hAnsi="Trebuchet MS"/>
                  <w:sz w:val="22"/>
                  <w:szCs w:val="22"/>
                  <w:lang w:val="en-GB"/>
                </w:rPr>
                <w:id w:val="-1724670145"/>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38" w:type="dxa"/>
          </w:tcPr>
          <w:p w14:paraId="23151F63"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No  </w:t>
            </w:r>
            <w:sdt>
              <w:sdtPr>
                <w:rPr>
                  <w:rFonts w:ascii="Trebuchet MS" w:hAnsi="Trebuchet MS"/>
                  <w:sz w:val="22"/>
                  <w:szCs w:val="22"/>
                  <w:lang w:val="en-GB"/>
                </w:rPr>
                <w:id w:val="1581019311"/>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04" w:type="dxa"/>
          </w:tcPr>
          <w:p w14:paraId="7C61D9B3"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NA  </w:t>
            </w:r>
            <w:sdt>
              <w:sdtPr>
                <w:rPr>
                  <w:rFonts w:ascii="Trebuchet MS" w:hAnsi="Trebuchet MS"/>
                  <w:sz w:val="22"/>
                  <w:szCs w:val="22"/>
                  <w:lang w:val="en-GB"/>
                </w:rPr>
                <w:id w:val="-697227661"/>
                <w14:checkbox>
                  <w14:checked w14:val="0"/>
                  <w14:checkedState w14:val="2612" w14:font="MS Gothic"/>
                  <w14:uncheckedState w14:val="2610" w14:font="MS Gothic"/>
                </w14:checkbox>
              </w:sdtPr>
              <w:sdtEndPr/>
              <w:sdtContent>
                <w:r w:rsidRPr="00066C1A">
                  <w:rPr>
                    <w:rFonts w:ascii="MS Gothic" w:eastAsia="MS Gothic" w:hAnsi="MS Gothic" w:hint="eastAsia"/>
                    <w:sz w:val="22"/>
                    <w:szCs w:val="22"/>
                    <w:lang w:val="en-GB"/>
                  </w:rPr>
                  <w:t>☐</w:t>
                </w:r>
              </w:sdtContent>
            </w:sdt>
          </w:p>
        </w:tc>
      </w:tr>
      <w:tr w:rsidR="00372373" w14:paraId="2A2A81FE" w14:textId="77777777" w:rsidTr="0047160C">
        <w:tc>
          <w:tcPr>
            <w:tcW w:w="6850" w:type="dxa"/>
          </w:tcPr>
          <w:p w14:paraId="2E8BB552" w14:textId="77777777" w:rsidR="00372373" w:rsidRPr="00066C1A" w:rsidRDefault="00372373" w:rsidP="00372373">
            <w:pPr>
              <w:spacing w:line="276" w:lineRule="auto"/>
              <w:rPr>
                <w:rFonts w:ascii="Trebuchet MS" w:hAnsi="Trebuchet MS"/>
                <w:lang w:val="en-GB"/>
              </w:rPr>
            </w:pPr>
            <w:r w:rsidRPr="00066C1A">
              <w:rPr>
                <w:rFonts w:ascii="Trebuchet MS" w:hAnsi="Trebuchet MS"/>
                <w:bCs/>
                <w:lang w:val="en-GB"/>
              </w:rPr>
              <w:t>equal opportunity requirements</w:t>
            </w:r>
          </w:p>
        </w:tc>
        <w:tc>
          <w:tcPr>
            <w:tcW w:w="1073" w:type="dxa"/>
          </w:tcPr>
          <w:p w14:paraId="40B7D591"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Yes </w:t>
            </w:r>
            <w:sdt>
              <w:sdtPr>
                <w:rPr>
                  <w:rFonts w:ascii="Trebuchet MS" w:hAnsi="Trebuchet MS"/>
                  <w:sz w:val="22"/>
                  <w:szCs w:val="22"/>
                  <w:lang w:val="en-GB"/>
                </w:rPr>
                <w:id w:val="-1551608753"/>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38" w:type="dxa"/>
          </w:tcPr>
          <w:p w14:paraId="67890027"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No  </w:t>
            </w:r>
            <w:sdt>
              <w:sdtPr>
                <w:rPr>
                  <w:rFonts w:ascii="Trebuchet MS" w:hAnsi="Trebuchet MS"/>
                  <w:sz w:val="22"/>
                  <w:szCs w:val="22"/>
                  <w:lang w:val="en-GB"/>
                </w:rPr>
                <w:id w:val="-1148505759"/>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04" w:type="dxa"/>
          </w:tcPr>
          <w:p w14:paraId="0DD7C844"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NA  </w:t>
            </w:r>
            <w:sdt>
              <w:sdtPr>
                <w:rPr>
                  <w:rFonts w:ascii="Trebuchet MS" w:hAnsi="Trebuchet MS"/>
                  <w:sz w:val="22"/>
                  <w:szCs w:val="22"/>
                  <w:lang w:val="en-GB"/>
                </w:rPr>
                <w:id w:val="1244613577"/>
                <w14:checkbox>
                  <w14:checked w14:val="0"/>
                  <w14:checkedState w14:val="2612" w14:font="MS Gothic"/>
                  <w14:uncheckedState w14:val="2610" w14:font="MS Gothic"/>
                </w14:checkbox>
              </w:sdtPr>
              <w:sdtEndPr/>
              <w:sdtContent>
                <w:r w:rsidRPr="00066C1A">
                  <w:rPr>
                    <w:rFonts w:ascii="MS Gothic" w:eastAsia="MS Gothic" w:hAnsi="MS Gothic" w:hint="eastAsia"/>
                    <w:sz w:val="22"/>
                    <w:szCs w:val="22"/>
                    <w:lang w:val="en-GB"/>
                  </w:rPr>
                  <w:t>☐</w:t>
                </w:r>
              </w:sdtContent>
            </w:sdt>
          </w:p>
        </w:tc>
      </w:tr>
      <w:tr w:rsidR="00372373" w14:paraId="24A1F851" w14:textId="77777777" w:rsidTr="0047160C">
        <w:tc>
          <w:tcPr>
            <w:tcW w:w="6850" w:type="dxa"/>
          </w:tcPr>
          <w:p w14:paraId="3BC9A3F9" w14:textId="77777777" w:rsidR="00372373" w:rsidRPr="00066C1A" w:rsidRDefault="00372373" w:rsidP="00372373">
            <w:pPr>
              <w:spacing w:line="276" w:lineRule="auto"/>
              <w:rPr>
                <w:rFonts w:ascii="Trebuchet MS" w:hAnsi="Trebuchet MS"/>
                <w:lang w:val="en-GB"/>
              </w:rPr>
            </w:pPr>
            <w:r w:rsidRPr="00066C1A">
              <w:rPr>
                <w:rFonts w:ascii="Trebuchet MS" w:hAnsi="Trebuchet MS"/>
                <w:bCs/>
                <w:lang w:val="en-GB"/>
              </w:rPr>
              <w:t>non-discrimination</w:t>
            </w:r>
          </w:p>
        </w:tc>
        <w:tc>
          <w:tcPr>
            <w:tcW w:w="1073" w:type="dxa"/>
          </w:tcPr>
          <w:p w14:paraId="41A451DC"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Yes </w:t>
            </w:r>
            <w:sdt>
              <w:sdtPr>
                <w:rPr>
                  <w:rFonts w:ascii="Trebuchet MS" w:hAnsi="Trebuchet MS"/>
                  <w:sz w:val="22"/>
                  <w:szCs w:val="22"/>
                  <w:lang w:val="en-GB"/>
                </w:rPr>
                <w:id w:val="-1360424103"/>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38" w:type="dxa"/>
          </w:tcPr>
          <w:p w14:paraId="57E54CEC"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No  </w:t>
            </w:r>
            <w:sdt>
              <w:sdtPr>
                <w:rPr>
                  <w:rFonts w:ascii="Trebuchet MS" w:hAnsi="Trebuchet MS"/>
                  <w:sz w:val="22"/>
                  <w:szCs w:val="22"/>
                  <w:lang w:val="en-GB"/>
                </w:rPr>
                <w:id w:val="-445320315"/>
                <w14:checkbox>
                  <w14:checked w14:val="0"/>
                  <w14:checkedState w14:val="2612" w14:font="MS Gothic"/>
                  <w14:uncheckedState w14:val="2610" w14:font="MS Gothic"/>
                </w14:checkbox>
              </w:sdtPr>
              <w:sdtEndPr/>
              <w:sdtContent>
                <w:r w:rsidRPr="00066C1A">
                  <w:rPr>
                    <w:rFonts w:ascii="MS Gothic" w:eastAsia="MS Gothic" w:hAnsi="MS Gothic"/>
                    <w:sz w:val="22"/>
                    <w:szCs w:val="22"/>
                    <w:lang w:val="en-GB"/>
                  </w:rPr>
                  <w:t>☐</w:t>
                </w:r>
              </w:sdtContent>
            </w:sdt>
          </w:p>
        </w:tc>
        <w:tc>
          <w:tcPr>
            <w:tcW w:w="904" w:type="dxa"/>
          </w:tcPr>
          <w:p w14:paraId="12C4D812" w14:textId="77777777" w:rsidR="00372373" w:rsidRPr="00066C1A" w:rsidRDefault="00372373" w:rsidP="00372373">
            <w:pPr>
              <w:spacing w:line="276" w:lineRule="auto"/>
              <w:rPr>
                <w:rFonts w:ascii="Trebuchet MS" w:hAnsi="Trebuchet MS"/>
                <w:sz w:val="22"/>
                <w:szCs w:val="22"/>
                <w:lang w:val="en-GB"/>
              </w:rPr>
            </w:pPr>
            <w:r w:rsidRPr="00066C1A">
              <w:rPr>
                <w:rFonts w:ascii="Trebuchet MS" w:hAnsi="Trebuchet MS"/>
                <w:sz w:val="22"/>
                <w:szCs w:val="22"/>
                <w:lang w:val="en-GB"/>
              </w:rPr>
              <w:t xml:space="preserve">NA  </w:t>
            </w:r>
            <w:sdt>
              <w:sdtPr>
                <w:rPr>
                  <w:rFonts w:ascii="Trebuchet MS" w:hAnsi="Trebuchet MS"/>
                  <w:sz w:val="22"/>
                  <w:szCs w:val="22"/>
                  <w:lang w:val="en-GB"/>
                </w:rPr>
                <w:id w:val="1158114327"/>
                <w14:checkbox>
                  <w14:checked w14:val="0"/>
                  <w14:checkedState w14:val="2612" w14:font="MS Gothic"/>
                  <w14:uncheckedState w14:val="2610" w14:font="MS Gothic"/>
                </w14:checkbox>
              </w:sdtPr>
              <w:sdtEndPr/>
              <w:sdtContent>
                <w:r w:rsidRPr="00066C1A">
                  <w:rPr>
                    <w:rFonts w:ascii="MS Gothic" w:eastAsia="MS Gothic" w:hAnsi="MS Gothic" w:hint="eastAsia"/>
                    <w:sz w:val="22"/>
                    <w:szCs w:val="22"/>
                    <w:lang w:val="en-GB"/>
                  </w:rPr>
                  <w:t>☐</w:t>
                </w:r>
              </w:sdtContent>
            </w:sdt>
          </w:p>
        </w:tc>
      </w:tr>
      <w:tr w:rsidR="00372373" w14:paraId="055C01A4" w14:textId="77777777" w:rsidTr="00C938FB">
        <w:tc>
          <w:tcPr>
            <w:tcW w:w="9765" w:type="dxa"/>
            <w:gridSpan w:val="4"/>
          </w:tcPr>
          <w:p w14:paraId="74C003BB" w14:textId="77777777" w:rsidR="00372373" w:rsidRPr="00066C1A" w:rsidRDefault="00372373" w:rsidP="00372373">
            <w:pPr>
              <w:spacing w:line="276" w:lineRule="auto"/>
              <w:rPr>
                <w:rFonts w:ascii="Trebuchet MS" w:hAnsi="Trebuchet MS"/>
                <w:lang w:val="en-GB"/>
              </w:rPr>
            </w:pPr>
            <w:r w:rsidRPr="00066C1A">
              <w:rPr>
                <w:rFonts w:ascii="Trebuchet MS" w:hAnsi="Trebuchet MS"/>
                <w:lang w:val="en-GB"/>
              </w:rPr>
              <w:t>Comments: ………………….</w:t>
            </w:r>
          </w:p>
        </w:tc>
      </w:tr>
    </w:tbl>
    <w:p w14:paraId="35B7A8DA" w14:textId="77777777" w:rsidR="00D05E38" w:rsidRPr="00760225" w:rsidRDefault="00D05E38">
      <w:pPr>
        <w:spacing w:line="276" w:lineRule="auto"/>
        <w:rPr>
          <w:rFonts w:ascii="Trebuchet MS" w:hAnsi="Trebuchet MS"/>
          <w:b/>
          <w:lang w:val="en-GB"/>
        </w:rPr>
      </w:pPr>
    </w:p>
    <w:p w14:paraId="61D5767B" w14:textId="77777777" w:rsidR="00D05E38" w:rsidRPr="00760225" w:rsidRDefault="00D05E38">
      <w:pPr>
        <w:pStyle w:val="section1"/>
        <w:spacing w:line="276" w:lineRule="auto"/>
        <w:rPr>
          <w:rFonts w:ascii="Trebuchet MS" w:hAnsi="Trebuchet MS"/>
          <w:sz w:val="24"/>
          <w:szCs w:val="24"/>
          <w:lang w:val="en-GB"/>
        </w:rPr>
      </w:pPr>
      <w:r w:rsidRPr="00760225">
        <w:rPr>
          <w:rFonts w:ascii="Trebuchet MS" w:hAnsi="Trebuchet MS"/>
          <w:sz w:val="24"/>
          <w:szCs w:val="24"/>
          <w:lang w:val="en-GB"/>
        </w:rPr>
        <w:t xml:space="preserve">SECTION 5 </w:t>
      </w:r>
    </w:p>
    <w:p w14:paraId="552F2ADE" w14:textId="77777777" w:rsidR="00D05E38" w:rsidRPr="00DB7E79" w:rsidRDefault="00D05E38">
      <w:pPr>
        <w:spacing w:line="276" w:lineRule="auto"/>
        <w:rPr>
          <w:rFonts w:ascii="Trebuchet MS" w:hAnsi="Trebuchet MS"/>
          <w:b/>
          <w:sz w:val="14"/>
          <w:u w:val="single"/>
          <w:lang w:val="en-GB"/>
        </w:rPr>
      </w:pPr>
    </w:p>
    <w:p w14:paraId="0D8C6CDB" w14:textId="77777777" w:rsidR="00D05E38" w:rsidRPr="00066C1A" w:rsidRDefault="00D05E38" w:rsidP="00066C1A">
      <w:pPr>
        <w:pBdr>
          <w:bottom w:val="single" w:sz="4" w:space="1" w:color="auto"/>
        </w:pBdr>
        <w:spacing w:line="276" w:lineRule="auto"/>
        <w:rPr>
          <w:rFonts w:ascii="Trebuchet MS" w:hAnsi="Trebuchet MS"/>
          <w:b/>
          <w:lang w:val="en-GB"/>
        </w:rPr>
      </w:pPr>
      <w:r w:rsidRPr="00066C1A">
        <w:rPr>
          <w:rFonts w:ascii="Trebuchet MS" w:hAnsi="Trebuchet MS"/>
          <w:b/>
          <w:lang w:val="en-GB"/>
        </w:rPr>
        <w:t xml:space="preserve">Publicity </w:t>
      </w:r>
      <w:r w:rsidR="00066C1A" w:rsidRPr="00066C1A">
        <w:rPr>
          <w:rFonts w:ascii="Trebuchet MS" w:hAnsi="Trebuchet MS"/>
          <w:b/>
          <w:lang w:val="en-GB"/>
        </w:rPr>
        <w:t xml:space="preserve">measures </w:t>
      </w:r>
      <w:r w:rsidRPr="00066C1A">
        <w:rPr>
          <w:rFonts w:ascii="Trebuchet MS" w:hAnsi="Trebuchet MS"/>
          <w:b/>
          <w:lang w:val="en-GB"/>
        </w:rPr>
        <w:t xml:space="preserve">for the project: </w:t>
      </w:r>
    </w:p>
    <w:p w14:paraId="5F38B7BE" w14:textId="77777777" w:rsidR="00D05E38" w:rsidRDefault="00D05E38">
      <w:pPr>
        <w:spacing w:line="276" w:lineRule="auto"/>
        <w:rPr>
          <w:rFonts w:ascii="Trebuchet MS" w:hAnsi="Trebuchet MS"/>
          <w:b/>
          <w:lang w:val="en-GB"/>
        </w:rPr>
      </w:pPr>
    </w:p>
    <w:tbl>
      <w:tblPr>
        <w:tblStyle w:val="TableGrid"/>
        <w:tblW w:w="9765" w:type="dxa"/>
        <w:tblLook w:val="04A0" w:firstRow="1" w:lastRow="0" w:firstColumn="1" w:lastColumn="0" w:noHBand="0" w:noVBand="1"/>
      </w:tblPr>
      <w:tblGrid>
        <w:gridCol w:w="6850"/>
        <w:gridCol w:w="1073"/>
        <w:gridCol w:w="938"/>
        <w:gridCol w:w="904"/>
      </w:tblGrid>
      <w:tr w:rsidR="00372373" w14:paraId="1E3EDE04" w14:textId="77777777" w:rsidTr="00C938FB">
        <w:tc>
          <w:tcPr>
            <w:tcW w:w="6850" w:type="dxa"/>
          </w:tcPr>
          <w:p w14:paraId="1DEDD7FB" w14:textId="77777777" w:rsidR="00372373" w:rsidRDefault="00372373" w:rsidP="004104F2">
            <w:pPr>
              <w:spacing w:line="276" w:lineRule="auto"/>
              <w:rPr>
                <w:rFonts w:ascii="Trebuchet MS" w:hAnsi="Trebuchet MS"/>
                <w:b/>
                <w:lang w:val="en-GB"/>
              </w:rPr>
            </w:pPr>
            <w:r w:rsidRPr="00760225">
              <w:rPr>
                <w:rFonts w:ascii="Trebuchet MS" w:hAnsi="Trebuchet MS"/>
                <w:b/>
                <w:bCs/>
                <w:lang w:val="en-GB"/>
              </w:rPr>
              <w:t xml:space="preserve">Have the </w:t>
            </w:r>
            <w:r>
              <w:rPr>
                <w:rFonts w:ascii="Trebuchet MS" w:hAnsi="Trebuchet MS"/>
                <w:b/>
                <w:bCs/>
                <w:lang w:val="en-GB"/>
              </w:rPr>
              <w:t>EU</w:t>
            </w:r>
            <w:r w:rsidR="004104F2">
              <w:rPr>
                <w:rFonts w:ascii="Trebuchet MS" w:hAnsi="Trebuchet MS"/>
                <w:b/>
                <w:bCs/>
                <w:lang w:val="en-GB"/>
              </w:rPr>
              <w:t>, programme</w:t>
            </w:r>
            <w:r w:rsidRPr="00760225">
              <w:rPr>
                <w:rFonts w:ascii="Trebuchet MS" w:hAnsi="Trebuchet MS"/>
                <w:b/>
                <w:bCs/>
                <w:lang w:val="en-GB"/>
              </w:rPr>
              <w:t xml:space="preserve"> and national rules </w:t>
            </w:r>
            <w:r w:rsidR="004104F2">
              <w:rPr>
                <w:rFonts w:ascii="Trebuchet MS" w:hAnsi="Trebuchet MS"/>
                <w:b/>
                <w:bCs/>
                <w:lang w:val="en-GB"/>
              </w:rPr>
              <w:t xml:space="preserve">concerning publicity of project activities </w:t>
            </w:r>
            <w:r w:rsidRPr="00760225">
              <w:rPr>
                <w:rFonts w:ascii="Trebuchet MS" w:hAnsi="Trebuchet MS"/>
                <w:b/>
                <w:bCs/>
                <w:lang w:val="en-GB"/>
              </w:rPr>
              <w:t>been</w:t>
            </w:r>
            <w:r>
              <w:rPr>
                <w:rFonts w:ascii="Trebuchet MS" w:hAnsi="Trebuchet MS"/>
                <w:b/>
                <w:bCs/>
                <w:lang w:val="en-GB"/>
              </w:rPr>
              <w:t xml:space="preserve"> met,</w:t>
            </w:r>
            <w:r w:rsidR="004104F2">
              <w:rPr>
                <w:rFonts w:ascii="Trebuchet MS" w:hAnsi="Trebuchet MS"/>
                <w:b/>
                <w:bCs/>
                <w:lang w:val="en-GB"/>
              </w:rPr>
              <w:t xml:space="preserve"> in terms of</w:t>
            </w:r>
            <w:r>
              <w:rPr>
                <w:rFonts w:ascii="Trebuchet MS" w:hAnsi="Trebuchet MS"/>
                <w:b/>
                <w:bCs/>
                <w:lang w:val="en-GB"/>
              </w:rPr>
              <w:t>:</w:t>
            </w:r>
          </w:p>
        </w:tc>
        <w:tc>
          <w:tcPr>
            <w:tcW w:w="1073" w:type="dxa"/>
          </w:tcPr>
          <w:p w14:paraId="4883777F" w14:textId="77777777" w:rsidR="00372373" w:rsidRDefault="00372373" w:rsidP="00C938FB">
            <w:pPr>
              <w:spacing w:line="276" w:lineRule="auto"/>
              <w:rPr>
                <w:rFonts w:ascii="Trebuchet MS" w:hAnsi="Trebuchet MS"/>
                <w:b/>
                <w:lang w:val="en-GB"/>
              </w:rPr>
            </w:pPr>
          </w:p>
        </w:tc>
        <w:tc>
          <w:tcPr>
            <w:tcW w:w="938" w:type="dxa"/>
          </w:tcPr>
          <w:p w14:paraId="768C2FA1" w14:textId="77777777" w:rsidR="00372373" w:rsidRDefault="00372373" w:rsidP="00C938FB">
            <w:pPr>
              <w:spacing w:line="276" w:lineRule="auto"/>
              <w:rPr>
                <w:rFonts w:ascii="Trebuchet MS" w:hAnsi="Trebuchet MS"/>
                <w:b/>
                <w:lang w:val="en-GB"/>
              </w:rPr>
            </w:pPr>
          </w:p>
        </w:tc>
        <w:tc>
          <w:tcPr>
            <w:tcW w:w="904" w:type="dxa"/>
          </w:tcPr>
          <w:p w14:paraId="7B0C3449" w14:textId="77777777" w:rsidR="00372373" w:rsidDel="00372373" w:rsidRDefault="00372373" w:rsidP="00C938FB">
            <w:pPr>
              <w:spacing w:line="276" w:lineRule="auto"/>
              <w:rPr>
                <w:rFonts w:ascii="Trebuchet MS" w:hAnsi="Trebuchet MS"/>
                <w:b/>
                <w:lang w:val="en-GB"/>
              </w:rPr>
            </w:pPr>
          </w:p>
        </w:tc>
      </w:tr>
      <w:tr w:rsidR="00372373" w14:paraId="0532D3D4" w14:textId="77777777" w:rsidTr="00C938FB">
        <w:tc>
          <w:tcPr>
            <w:tcW w:w="6850" w:type="dxa"/>
          </w:tcPr>
          <w:p w14:paraId="6CD7FEEA" w14:textId="77777777" w:rsidR="00372373" w:rsidRDefault="004104F2" w:rsidP="00C938FB">
            <w:pPr>
              <w:spacing w:line="276" w:lineRule="auto"/>
              <w:rPr>
                <w:rFonts w:ascii="Trebuchet MS" w:hAnsi="Trebuchet MS"/>
                <w:b/>
                <w:lang w:val="en-GB"/>
              </w:rPr>
            </w:pPr>
            <w:r w:rsidRPr="00760225">
              <w:rPr>
                <w:rFonts w:ascii="Trebuchet MS" w:hAnsi="Trebuchet MS"/>
                <w:lang w:val="en-GB"/>
              </w:rPr>
              <w:t>Visible marks on the site</w:t>
            </w:r>
          </w:p>
        </w:tc>
        <w:tc>
          <w:tcPr>
            <w:tcW w:w="1073" w:type="dxa"/>
          </w:tcPr>
          <w:p w14:paraId="355B5171"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185332342"/>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0B502E67"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76869696"/>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1E10CA6F"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1126895336"/>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372373" w14:paraId="2C0668E0" w14:textId="77777777" w:rsidTr="00C938FB">
        <w:tc>
          <w:tcPr>
            <w:tcW w:w="6850" w:type="dxa"/>
          </w:tcPr>
          <w:p w14:paraId="09F514C8" w14:textId="77777777" w:rsidR="00372373" w:rsidRDefault="004104F2" w:rsidP="004104F2">
            <w:pPr>
              <w:spacing w:line="276" w:lineRule="auto"/>
              <w:rPr>
                <w:rFonts w:ascii="Trebuchet MS" w:hAnsi="Trebuchet MS"/>
                <w:b/>
                <w:lang w:val="en-GB"/>
              </w:rPr>
            </w:pPr>
            <w:r w:rsidRPr="00760225">
              <w:rPr>
                <w:rFonts w:ascii="Trebuchet MS" w:hAnsi="Trebuchet MS"/>
                <w:lang w:val="en-GB"/>
              </w:rPr>
              <w:t xml:space="preserve">Permanent posters at the place of </w:t>
            </w:r>
            <w:r>
              <w:rPr>
                <w:rFonts w:ascii="Trebuchet MS" w:hAnsi="Trebuchet MS"/>
                <w:lang w:val="en-GB"/>
              </w:rPr>
              <w:t>intervention</w:t>
            </w:r>
          </w:p>
        </w:tc>
        <w:tc>
          <w:tcPr>
            <w:tcW w:w="1073" w:type="dxa"/>
          </w:tcPr>
          <w:p w14:paraId="1A2AE8F1"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412365129"/>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7B37266F"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354772431"/>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0DCA7C12"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208155975"/>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372373" w14:paraId="5D0A901F" w14:textId="77777777" w:rsidTr="00C938FB">
        <w:tc>
          <w:tcPr>
            <w:tcW w:w="6850" w:type="dxa"/>
          </w:tcPr>
          <w:p w14:paraId="0CF224E8" w14:textId="77777777" w:rsidR="00372373" w:rsidRDefault="004104F2" w:rsidP="00C938FB">
            <w:pPr>
              <w:spacing w:line="276" w:lineRule="auto"/>
              <w:rPr>
                <w:rFonts w:ascii="Trebuchet MS" w:hAnsi="Trebuchet MS"/>
                <w:b/>
                <w:lang w:val="en-GB"/>
              </w:rPr>
            </w:pPr>
            <w:r w:rsidRPr="00760225">
              <w:rPr>
                <w:rFonts w:ascii="Trebuchet MS" w:hAnsi="Trebuchet MS"/>
                <w:lang w:val="en-GB"/>
              </w:rPr>
              <w:t>Specific releases in the press and media</w:t>
            </w:r>
          </w:p>
        </w:tc>
        <w:tc>
          <w:tcPr>
            <w:tcW w:w="1073" w:type="dxa"/>
          </w:tcPr>
          <w:p w14:paraId="407E8F5B"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719948718"/>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524E5CF1"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256452002"/>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23505CF3"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1111273485"/>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372373" w14:paraId="45F64382" w14:textId="77777777" w:rsidTr="00C938FB">
        <w:tc>
          <w:tcPr>
            <w:tcW w:w="6850" w:type="dxa"/>
          </w:tcPr>
          <w:p w14:paraId="7947D7CA" w14:textId="77777777" w:rsidR="00372373" w:rsidRDefault="004104F2" w:rsidP="00C938FB">
            <w:pPr>
              <w:spacing w:line="276" w:lineRule="auto"/>
              <w:rPr>
                <w:rFonts w:ascii="Trebuchet MS" w:hAnsi="Trebuchet MS"/>
                <w:b/>
                <w:lang w:val="en-GB"/>
              </w:rPr>
            </w:pPr>
            <w:r w:rsidRPr="00760225">
              <w:rPr>
                <w:rFonts w:ascii="Trebuchet MS" w:hAnsi="Trebuchet MS"/>
                <w:lang w:val="en-GB"/>
              </w:rPr>
              <w:t>Recognition in all the releases in the media</w:t>
            </w:r>
          </w:p>
        </w:tc>
        <w:tc>
          <w:tcPr>
            <w:tcW w:w="1073" w:type="dxa"/>
          </w:tcPr>
          <w:p w14:paraId="542E5B1D"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204402295"/>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116A55C2"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156419890"/>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3768AE5F"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623887043"/>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372373" w14:paraId="6281A51B" w14:textId="77777777" w:rsidTr="00C938FB">
        <w:tc>
          <w:tcPr>
            <w:tcW w:w="6850" w:type="dxa"/>
          </w:tcPr>
          <w:p w14:paraId="1388B9A1" w14:textId="77777777" w:rsidR="00372373" w:rsidRDefault="004104F2" w:rsidP="00C938FB">
            <w:pPr>
              <w:spacing w:line="276" w:lineRule="auto"/>
              <w:rPr>
                <w:rFonts w:ascii="Trebuchet MS" w:hAnsi="Trebuchet MS"/>
                <w:b/>
                <w:lang w:val="en-GB"/>
              </w:rPr>
            </w:pPr>
            <w:r w:rsidRPr="00760225">
              <w:rPr>
                <w:rFonts w:ascii="Trebuchet MS" w:hAnsi="Trebuchet MS"/>
                <w:lang w:val="en-GB"/>
              </w:rPr>
              <w:t>Recognition in all the project documents</w:t>
            </w:r>
          </w:p>
        </w:tc>
        <w:tc>
          <w:tcPr>
            <w:tcW w:w="1073" w:type="dxa"/>
          </w:tcPr>
          <w:p w14:paraId="7F462270"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734819900"/>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40A4116F"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1033922022"/>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713D94C8" w14:textId="77777777" w:rsidR="00372373" w:rsidRPr="00AC38A1" w:rsidRDefault="00372373" w:rsidP="00C938FB">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1829123628"/>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4104F2" w14:paraId="76523212" w14:textId="77777777" w:rsidTr="00C938FB">
        <w:tc>
          <w:tcPr>
            <w:tcW w:w="6850" w:type="dxa"/>
          </w:tcPr>
          <w:p w14:paraId="22A7DEBE" w14:textId="77777777" w:rsidR="004104F2" w:rsidRPr="00760225" w:rsidRDefault="004104F2" w:rsidP="004104F2">
            <w:pPr>
              <w:spacing w:line="276" w:lineRule="auto"/>
              <w:rPr>
                <w:rFonts w:ascii="Trebuchet MS" w:hAnsi="Trebuchet MS"/>
                <w:b/>
                <w:bCs/>
                <w:lang w:val="en-GB"/>
              </w:rPr>
            </w:pPr>
            <w:r w:rsidRPr="00760225">
              <w:rPr>
                <w:rFonts w:ascii="Trebuchet MS" w:hAnsi="Trebuchet MS"/>
                <w:lang w:val="en-GB"/>
              </w:rPr>
              <w:t>Other (please specify below)</w:t>
            </w:r>
          </w:p>
        </w:tc>
        <w:tc>
          <w:tcPr>
            <w:tcW w:w="1073" w:type="dxa"/>
          </w:tcPr>
          <w:p w14:paraId="1D18E203" w14:textId="77777777" w:rsidR="004104F2" w:rsidRPr="00AC38A1" w:rsidRDefault="004104F2" w:rsidP="004104F2">
            <w:pPr>
              <w:spacing w:line="276" w:lineRule="auto"/>
              <w:rPr>
                <w:rFonts w:ascii="Trebuchet MS" w:hAnsi="Trebuchet MS"/>
                <w:b/>
                <w:sz w:val="22"/>
                <w:szCs w:val="22"/>
                <w:lang w:val="en-GB"/>
              </w:rPr>
            </w:pPr>
            <w:r w:rsidRPr="00AC38A1">
              <w:rPr>
                <w:rFonts w:ascii="Trebuchet MS" w:hAnsi="Trebuchet MS"/>
                <w:b/>
                <w:sz w:val="22"/>
                <w:szCs w:val="22"/>
                <w:lang w:val="en-GB"/>
              </w:rPr>
              <w:t xml:space="preserve">Yes </w:t>
            </w:r>
            <w:sdt>
              <w:sdtPr>
                <w:rPr>
                  <w:rFonts w:ascii="Trebuchet MS" w:hAnsi="Trebuchet MS"/>
                  <w:b/>
                  <w:sz w:val="22"/>
                  <w:szCs w:val="22"/>
                  <w:lang w:val="en-GB"/>
                </w:rPr>
                <w:id w:val="441889028"/>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38" w:type="dxa"/>
          </w:tcPr>
          <w:p w14:paraId="5EA34F66" w14:textId="77777777" w:rsidR="004104F2" w:rsidRPr="00AC38A1" w:rsidRDefault="004104F2" w:rsidP="004104F2">
            <w:pPr>
              <w:spacing w:line="276" w:lineRule="auto"/>
              <w:rPr>
                <w:rFonts w:ascii="Trebuchet MS" w:hAnsi="Trebuchet MS"/>
                <w:b/>
                <w:sz w:val="22"/>
                <w:szCs w:val="22"/>
                <w:lang w:val="en-GB"/>
              </w:rPr>
            </w:pPr>
            <w:r w:rsidRPr="00AC38A1">
              <w:rPr>
                <w:rFonts w:ascii="Trebuchet MS" w:hAnsi="Trebuchet MS"/>
                <w:b/>
                <w:sz w:val="22"/>
                <w:szCs w:val="22"/>
                <w:lang w:val="en-GB"/>
              </w:rPr>
              <w:t xml:space="preserve">No  </w:t>
            </w:r>
            <w:sdt>
              <w:sdtPr>
                <w:rPr>
                  <w:rFonts w:ascii="Trebuchet MS" w:hAnsi="Trebuchet MS"/>
                  <w:b/>
                  <w:sz w:val="22"/>
                  <w:szCs w:val="22"/>
                  <w:lang w:val="en-GB"/>
                </w:rPr>
                <w:id w:val="1523359168"/>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c>
          <w:tcPr>
            <w:tcW w:w="904" w:type="dxa"/>
          </w:tcPr>
          <w:p w14:paraId="3A29F2BE" w14:textId="77777777" w:rsidR="004104F2" w:rsidRPr="00AC38A1" w:rsidRDefault="004104F2" w:rsidP="004104F2">
            <w:pPr>
              <w:spacing w:line="276" w:lineRule="auto"/>
              <w:rPr>
                <w:rFonts w:ascii="Trebuchet MS" w:hAnsi="Trebuchet MS"/>
                <w:b/>
                <w:sz w:val="22"/>
                <w:szCs w:val="22"/>
                <w:lang w:val="en-GB"/>
              </w:rPr>
            </w:pPr>
            <w:r w:rsidRPr="00AC38A1">
              <w:rPr>
                <w:rFonts w:ascii="Trebuchet MS" w:hAnsi="Trebuchet MS"/>
                <w:b/>
                <w:sz w:val="22"/>
                <w:szCs w:val="22"/>
                <w:lang w:val="en-GB"/>
              </w:rPr>
              <w:t xml:space="preserve">NA  </w:t>
            </w:r>
            <w:sdt>
              <w:sdtPr>
                <w:rPr>
                  <w:rFonts w:ascii="Trebuchet MS" w:hAnsi="Trebuchet MS"/>
                  <w:b/>
                  <w:sz w:val="22"/>
                  <w:szCs w:val="22"/>
                  <w:lang w:val="en-GB"/>
                </w:rPr>
                <w:id w:val="639620212"/>
                <w14:checkbox>
                  <w14:checked w14:val="0"/>
                  <w14:checkedState w14:val="2612" w14:font="MS Gothic"/>
                  <w14:uncheckedState w14:val="2610" w14:font="MS Gothic"/>
                </w14:checkbox>
              </w:sdtPr>
              <w:sdtEndPr/>
              <w:sdtContent>
                <w:r w:rsidRPr="00AC38A1">
                  <w:rPr>
                    <w:rFonts w:ascii="MS Gothic" w:eastAsia="MS Gothic" w:hAnsi="MS Gothic" w:hint="eastAsia"/>
                    <w:b/>
                    <w:sz w:val="22"/>
                    <w:szCs w:val="22"/>
                    <w:lang w:val="en-GB"/>
                  </w:rPr>
                  <w:t>☐</w:t>
                </w:r>
              </w:sdtContent>
            </w:sdt>
          </w:p>
        </w:tc>
      </w:tr>
      <w:tr w:rsidR="004104F2" w14:paraId="259CEF4A" w14:textId="77777777" w:rsidTr="00C938FB">
        <w:tc>
          <w:tcPr>
            <w:tcW w:w="9765" w:type="dxa"/>
            <w:gridSpan w:val="4"/>
          </w:tcPr>
          <w:p w14:paraId="4A57CE94" w14:textId="77777777" w:rsidR="004104F2" w:rsidRDefault="004104F2" w:rsidP="004104F2">
            <w:pPr>
              <w:spacing w:line="276" w:lineRule="auto"/>
              <w:rPr>
                <w:rFonts w:ascii="Trebuchet MS" w:hAnsi="Trebuchet MS"/>
                <w:b/>
                <w:lang w:val="en-GB"/>
              </w:rPr>
            </w:pPr>
            <w:r>
              <w:rPr>
                <w:rFonts w:ascii="Trebuchet MS" w:hAnsi="Trebuchet MS"/>
                <w:b/>
                <w:lang w:val="en-GB"/>
              </w:rPr>
              <w:t>Comments: ………………….</w:t>
            </w:r>
          </w:p>
        </w:tc>
      </w:tr>
    </w:tbl>
    <w:p w14:paraId="1094B676" w14:textId="77777777" w:rsidR="00D05E38" w:rsidRDefault="00D05E38">
      <w:pPr>
        <w:spacing w:line="276" w:lineRule="auto"/>
        <w:rPr>
          <w:rFonts w:ascii="Trebuchet MS" w:hAnsi="Trebuchet MS"/>
          <w:b/>
          <w:lang w:val="en-GB"/>
        </w:rPr>
      </w:pPr>
    </w:p>
    <w:p w14:paraId="342898C5" w14:textId="77777777" w:rsidR="00F37BE8" w:rsidRPr="00760225" w:rsidRDefault="00F37BE8" w:rsidP="00F37BE8">
      <w:pPr>
        <w:spacing w:line="276" w:lineRule="auto"/>
        <w:rPr>
          <w:rFonts w:ascii="Trebuchet MS" w:hAnsi="Trebuchet MS"/>
          <w:b/>
          <w:lang w:val="en-GB"/>
        </w:rPr>
      </w:pPr>
    </w:p>
    <w:p w14:paraId="1479977C" w14:textId="263DF954" w:rsidR="00F37BE8" w:rsidRPr="00760225" w:rsidDel="00B90149" w:rsidRDefault="00F37BE8" w:rsidP="00F37BE8">
      <w:pPr>
        <w:pStyle w:val="section1"/>
        <w:spacing w:line="276" w:lineRule="auto"/>
        <w:rPr>
          <w:del w:id="10" w:author="DESISLAVA ASENOVA PETKOVA" w:date="2020-10-06T10:14:00Z"/>
          <w:rFonts w:ascii="Trebuchet MS" w:hAnsi="Trebuchet MS"/>
          <w:sz w:val="24"/>
          <w:szCs w:val="24"/>
          <w:lang w:val="en-GB"/>
        </w:rPr>
      </w:pPr>
      <w:del w:id="11" w:author="DESISLAVA ASENOVA PETKOVA" w:date="2020-10-06T10:14:00Z">
        <w:r w:rsidDel="00B90149">
          <w:rPr>
            <w:rFonts w:ascii="Trebuchet MS" w:hAnsi="Trebuchet MS"/>
            <w:sz w:val="24"/>
            <w:szCs w:val="24"/>
            <w:lang w:val="en-GB"/>
          </w:rPr>
          <w:delText>SECTION 6</w:delText>
        </w:r>
        <w:r w:rsidRPr="00760225" w:rsidDel="00B90149">
          <w:rPr>
            <w:rFonts w:ascii="Trebuchet MS" w:hAnsi="Trebuchet MS"/>
            <w:sz w:val="24"/>
            <w:szCs w:val="24"/>
            <w:lang w:val="en-GB"/>
          </w:rPr>
          <w:delText xml:space="preserve"> </w:delText>
        </w:r>
      </w:del>
    </w:p>
    <w:p w14:paraId="17B52254" w14:textId="3292C54A" w:rsidR="00F37BE8" w:rsidDel="00B90149" w:rsidRDefault="00F37BE8">
      <w:pPr>
        <w:spacing w:line="276" w:lineRule="auto"/>
        <w:rPr>
          <w:del w:id="12" w:author="DESISLAVA ASENOVA PETKOVA" w:date="2020-10-06T10:14:00Z"/>
          <w:rFonts w:ascii="Trebuchet MS" w:hAnsi="Trebuchet MS"/>
          <w:b/>
          <w:lang w:val="en-GB"/>
        </w:rPr>
      </w:pPr>
    </w:p>
    <w:p w14:paraId="1AF29F6C" w14:textId="55970511" w:rsidR="00BB3B09" w:rsidRPr="00066C1A" w:rsidDel="00B90149" w:rsidRDefault="00C938FB" w:rsidP="00BB3B09">
      <w:pPr>
        <w:pBdr>
          <w:bottom w:val="single" w:sz="4" w:space="1" w:color="auto"/>
        </w:pBdr>
        <w:spacing w:line="276" w:lineRule="auto"/>
        <w:rPr>
          <w:del w:id="13" w:author="DESISLAVA ASENOVA PETKOVA" w:date="2020-10-06T10:14:00Z"/>
          <w:rFonts w:ascii="Trebuchet MS" w:hAnsi="Trebuchet MS"/>
          <w:b/>
          <w:lang w:val="en-GB"/>
        </w:rPr>
      </w:pPr>
      <w:del w:id="14" w:author="DESISLAVA ASENOVA PETKOVA" w:date="2020-10-06T10:14:00Z">
        <w:r w:rsidDel="00B90149">
          <w:rPr>
            <w:rFonts w:ascii="Trebuchet MS" w:hAnsi="Trebuchet MS"/>
            <w:b/>
            <w:lang w:val="en-GB"/>
          </w:rPr>
          <w:delText>R</w:delText>
        </w:r>
        <w:r w:rsidRPr="00C938FB" w:rsidDel="00B90149">
          <w:rPr>
            <w:rFonts w:ascii="Trebuchet MS" w:hAnsi="Trebuchet MS"/>
            <w:b/>
            <w:lang w:val="en-GB"/>
          </w:rPr>
          <w:delText>ed flag</w:delText>
        </w:r>
        <w:r w:rsidDel="00B90149">
          <w:rPr>
            <w:rFonts w:ascii="Trebuchet MS" w:hAnsi="Trebuchet MS"/>
            <w:b/>
            <w:lang w:val="en-GB"/>
          </w:rPr>
          <w:delText>s</w:delText>
        </w:r>
        <w:r w:rsidRPr="00C938FB" w:rsidDel="00B90149">
          <w:rPr>
            <w:rFonts w:ascii="Trebuchet MS" w:hAnsi="Trebuchet MS"/>
            <w:b/>
            <w:lang w:val="en-GB"/>
          </w:rPr>
          <w:delText xml:space="preserve"> </w:delText>
        </w:r>
        <w:r w:rsidDel="00B90149">
          <w:rPr>
            <w:rFonts w:ascii="Trebuchet MS" w:hAnsi="Trebuchet MS"/>
            <w:b/>
            <w:lang w:val="en-GB"/>
          </w:rPr>
          <w:delText>indicating</w:delText>
        </w:r>
        <w:r w:rsidR="00F37BE8" w:rsidDel="00B90149">
          <w:rPr>
            <w:rFonts w:ascii="Trebuchet MS" w:hAnsi="Trebuchet MS"/>
            <w:b/>
            <w:lang w:val="en-GB"/>
          </w:rPr>
          <w:delText xml:space="preserve"> possible fraud or corruption:</w:delText>
        </w:r>
      </w:del>
    </w:p>
    <w:p w14:paraId="68DAC0D5" w14:textId="1DAA3A8A" w:rsidR="00BB3B09" w:rsidDel="00B90149" w:rsidRDefault="00BB3B09" w:rsidP="00BB3B09">
      <w:pPr>
        <w:spacing w:line="276" w:lineRule="auto"/>
        <w:rPr>
          <w:del w:id="15" w:author="DESISLAVA ASENOVA PETKOVA" w:date="2020-10-06T10:14:00Z"/>
          <w:rFonts w:ascii="Trebuchet MS" w:hAnsi="Trebuchet MS"/>
          <w:b/>
          <w:lang w:val="en-GB"/>
        </w:rPr>
      </w:pPr>
    </w:p>
    <w:tbl>
      <w:tblPr>
        <w:tblStyle w:val="TableGrid"/>
        <w:tblW w:w="9661" w:type="dxa"/>
        <w:tblLook w:val="04A0" w:firstRow="1" w:lastRow="0" w:firstColumn="1" w:lastColumn="0" w:noHBand="0" w:noVBand="1"/>
      </w:tblPr>
      <w:tblGrid>
        <w:gridCol w:w="7650"/>
        <w:gridCol w:w="1073"/>
        <w:gridCol w:w="938"/>
      </w:tblGrid>
      <w:tr w:rsidR="007E7B23" w:rsidDel="00B90149" w14:paraId="34B25DDC" w14:textId="3C08EEE5" w:rsidTr="003718E9">
        <w:trPr>
          <w:del w:id="16" w:author="DESISLAVA ASENOVA PETKOVA" w:date="2020-10-06T10:14:00Z"/>
        </w:trPr>
        <w:tc>
          <w:tcPr>
            <w:tcW w:w="7650" w:type="dxa"/>
          </w:tcPr>
          <w:p w14:paraId="2B2499FA" w14:textId="08CA2836" w:rsidR="007E7B23" w:rsidDel="00B90149" w:rsidRDefault="007E7B23">
            <w:pPr>
              <w:spacing w:line="276" w:lineRule="auto"/>
              <w:rPr>
                <w:del w:id="17" w:author="DESISLAVA ASENOVA PETKOVA" w:date="2020-10-06T10:14:00Z"/>
                <w:rFonts w:ascii="Trebuchet MS" w:hAnsi="Trebuchet MS"/>
                <w:b/>
                <w:lang w:val="en-GB"/>
              </w:rPr>
            </w:pPr>
            <w:del w:id="18" w:author="DESISLAVA ASENOVA PETKOVA" w:date="2020-10-06T10:14:00Z">
              <w:r w:rsidDel="00B90149">
                <w:rPr>
                  <w:rFonts w:ascii="Trebuchet MS" w:hAnsi="Trebuchet MS"/>
                  <w:b/>
                  <w:bCs/>
                  <w:lang w:val="en-GB"/>
                </w:rPr>
                <w:delText xml:space="preserve">1. </w:delText>
              </w:r>
              <w:r w:rsidRPr="00C938FB" w:rsidDel="00B90149">
                <w:rPr>
                  <w:rFonts w:ascii="Trebuchet MS" w:hAnsi="Trebuchet MS"/>
                  <w:b/>
                  <w:bCs/>
                  <w:lang w:val="en-GB"/>
                </w:rPr>
                <w:delText>Red flags in the Format of Documents</w:delText>
              </w:r>
            </w:del>
          </w:p>
        </w:tc>
        <w:tc>
          <w:tcPr>
            <w:tcW w:w="1073" w:type="dxa"/>
          </w:tcPr>
          <w:p w14:paraId="3633C331" w14:textId="4E755F4E" w:rsidR="007E7B23" w:rsidDel="00B90149" w:rsidRDefault="007E7B23" w:rsidP="00C938FB">
            <w:pPr>
              <w:spacing w:line="276" w:lineRule="auto"/>
              <w:rPr>
                <w:del w:id="19" w:author="DESISLAVA ASENOVA PETKOVA" w:date="2020-10-06T10:14:00Z"/>
                <w:rFonts w:ascii="Trebuchet MS" w:hAnsi="Trebuchet MS"/>
                <w:b/>
                <w:lang w:val="en-GB"/>
              </w:rPr>
            </w:pPr>
          </w:p>
        </w:tc>
        <w:tc>
          <w:tcPr>
            <w:tcW w:w="938" w:type="dxa"/>
          </w:tcPr>
          <w:p w14:paraId="7AD4118E" w14:textId="07D61C50" w:rsidR="007E7B23" w:rsidDel="00B90149" w:rsidRDefault="007E7B23" w:rsidP="00C938FB">
            <w:pPr>
              <w:spacing w:line="276" w:lineRule="auto"/>
              <w:rPr>
                <w:del w:id="20" w:author="DESISLAVA ASENOVA PETKOVA" w:date="2020-10-06T10:14:00Z"/>
                <w:rFonts w:ascii="Trebuchet MS" w:hAnsi="Trebuchet MS"/>
                <w:b/>
                <w:lang w:val="en-GB"/>
              </w:rPr>
            </w:pPr>
          </w:p>
        </w:tc>
      </w:tr>
      <w:tr w:rsidR="007E7B23" w:rsidDel="00B90149" w14:paraId="784DCEE6" w14:textId="781C516D" w:rsidTr="003718E9">
        <w:trPr>
          <w:del w:id="21" w:author="DESISLAVA ASENOVA PETKOVA" w:date="2020-10-06T10:14:00Z"/>
        </w:trPr>
        <w:tc>
          <w:tcPr>
            <w:tcW w:w="7650" w:type="dxa"/>
          </w:tcPr>
          <w:p w14:paraId="39C7A2B4" w14:textId="37B958E3" w:rsidR="007E7B23" w:rsidRPr="003718E9" w:rsidDel="00B90149" w:rsidRDefault="007E7B23" w:rsidP="003718E9">
            <w:pPr>
              <w:spacing w:line="276" w:lineRule="auto"/>
              <w:jc w:val="both"/>
              <w:rPr>
                <w:del w:id="22" w:author="DESISLAVA ASENOVA PETKOVA" w:date="2020-10-06T10:14:00Z"/>
                <w:rFonts w:ascii="Trebuchet MS" w:hAnsi="Trebuchet MS"/>
                <w:lang w:val="en-GB"/>
              </w:rPr>
            </w:pPr>
            <w:del w:id="23" w:author="DESISLAVA ASENOVA PETKOVA" w:date="2020-10-06T10:14:00Z">
              <w:r w:rsidDel="00B90149">
                <w:rPr>
                  <w:rFonts w:ascii="Trebuchet MS" w:hAnsi="Trebuchet MS"/>
                  <w:lang w:val="en-GB"/>
                </w:rPr>
                <w:delText>Are there d</w:delText>
              </w:r>
              <w:r w:rsidRPr="0042220F" w:rsidDel="00B90149">
                <w:rPr>
                  <w:rFonts w:ascii="Trebuchet MS" w:hAnsi="Trebuchet MS"/>
                  <w:lang w:val="en-GB"/>
                </w:rPr>
                <w:delText>ocuments which depart from standard and generally accepted layouts</w:delText>
              </w:r>
              <w:r w:rsidDel="00B90149">
                <w:rPr>
                  <w:rFonts w:ascii="Trebuchet MS" w:hAnsi="Trebuchet MS"/>
                  <w:lang w:val="en-GB"/>
                </w:rPr>
                <w:delText xml:space="preserve"> (</w:delText>
              </w:r>
              <w:r w:rsidRPr="007E7B23" w:rsidDel="00B90149">
                <w:rPr>
                  <w:rFonts w:ascii="Trebuchet MS" w:hAnsi="Trebuchet MS"/>
                  <w:lang w:val="en-GB"/>
                </w:rPr>
                <w:delText>invoices, letters with no logo of the company</w:delText>
              </w:r>
              <w:r w:rsidDel="00B90149">
                <w:rPr>
                  <w:rFonts w:ascii="Trebuchet MS" w:hAnsi="Trebuchet MS"/>
                  <w:lang w:val="en-GB"/>
                </w:rPr>
                <w:delText>)</w:delText>
              </w:r>
              <w:r w:rsidRPr="0042220F" w:rsidDel="00B90149">
                <w:rPr>
                  <w:rFonts w:ascii="Trebuchet MS" w:hAnsi="Trebuchet MS"/>
                  <w:lang w:val="en-GB"/>
                </w:rPr>
                <w:delText xml:space="preserve">? </w:delText>
              </w:r>
            </w:del>
          </w:p>
        </w:tc>
        <w:tc>
          <w:tcPr>
            <w:tcW w:w="1073" w:type="dxa"/>
          </w:tcPr>
          <w:p w14:paraId="3AB9AECE" w14:textId="09023478" w:rsidR="007E7B23" w:rsidRPr="00AC38A1" w:rsidDel="00B90149" w:rsidRDefault="007E7B23" w:rsidP="00C938FB">
            <w:pPr>
              <w:spacing w:line="276" w:lineRule="auto"/>
              <w:rPr>
                <w:del w:id="24" w:author="DESISLAVA ASENOVA PETKOVA" w:date="2020-10-06T10:14:00Z"/>
                <w:rFonts w:ascii="Trebuchet MS" w:hAnsi="Trebuchet MS"/>
                <w:b/>
                <w:sz w:val="22"/>
                <w:szCs w:val="22"/>
                <w:lang w:val="en-GB"/>
              </w:rPr>
            </w:pPr>
            <w:del w:id="25" w:author="DESISLAVA ASENOVA PETKOVA" w:date="2020-10-06T10:14:00Z">
              <w:r w:rsidRPr="00AC38A1" w:rsidDel="00B90149">
                <w:rPr>
                  <w:rFonts w:ascii="Trebuchet MS" w:hAnsi="Trebuchet MS"/>
                  <w:b/>
                  <w:sz w:val="22"/>
                  <w:szCs w:val="22"/>
                  <w:lang w:val="en-GB"/>
                </w:rPr>
                <w:delText xml:space="preserve">Yes </w:delText>
              </w:r>
            </w:del>
            <w:customXmlDelRangeStart w:id="26" w:author="DESISLAVA ASENOVA PETKOVA" w:date="2020-10-06T10:14:00Z"/>
            <w:sdt>
              <w:sdtPr>
                <w:rPr>
                  <w:rFonts w:ascii="Trebuchet MS" w:hAnsi="Trebuchet MS"/>
                  <w:b/>
                  <w:sz w:val="22"/>
                  <w:szCs w:val="22"/>
                  <w:lang w:val="en-GB"/>
                </w:rPr>
                <w:id w:val="-2111029789"/>
                <w14:checkbox>
                  <w14:checked w14:val="0"/>
                  <w14:checkedState w14:val="2612" w14:font="MS Gothic"/>
                  <w14:uncheckedState w14:val="2610" w14:font="MS Gothic"/>
                </w14:checkbox>
              </w:sdtPr>
              <w:sdtEndPr/>
              <w:sdtContent>
                <w:customXmlDelRangeEnd w:id="26"/>
                <w:del w:id="27" w:author="DESISLAVA ASENOVA PETKOVA" w:date="2020-10-06T10:14:00Z">
                  <w:r w:rsidRPr="00AC38A1" w:rsidDel="00B90149">
                    <w:rPr>
                      <w:rFonts w:ascii="MS Gothic" w:eastAsia="MS Gothic" w:hAnsi="MS Gothic" w:hint="eastAsia"/>
                      <w:b/>
                      <w:sz w:val="22"/>
                      <w:szCs w:val="22"/>
                      <w:lang w:val="en-GB"/>
                    </w:rPr>
                    <w:delText>☐</w:delText>
                  </w:r>
                </w:del>
                <w:customXmlDelRangeStart w:id="28" w:author="DESISLAVA ASENOVA PETKOVA" w:date="2020-10-06T10:14:00Z"/>
              </w:sdtContent>
            </w:sdt>
            <w:customXmlDelRangeEnd w:id="28"/>
          </w:p>
        </w:tc>
        <w:tc>
          <w:tcPr>
            <w:tcW w:w="938" w:type="dxa"/>
          </w:tcPr>
          <w:p w14:paraId="0073DF65" w14:textId="2C328CC5" w:rsidR="007E7B23" w:rsidRPr="00AC38A1" w:rsidDel="00B90149" w:rsidRDefault="007E7B23" w:rsidP="00C938FB">
            <w:pPr>
              <w:spacing w:line="276" w:lineRule="auto"/>
              <w:rPr>
                <w:del w:id="29" w:author="DESISLAVA ASENOVA PETKOVA" w:date="2020-10-06T10:14:00Z"/>
                <w:rFonts w:ascii="Trebuchet MS" w:hAnsi="Trebuchet MS"/>
                <w:b/>
                <w:sz w:val="22"/>
                <w:szCs w:val="22"/>
                <w:lang w:val="en-GB"/>
              </w:rPr>
            </w:pPr>
            <w:del w:id="30" w:author="DESISLAVA ASENOVA PETKOVA" w:date="2020-10-06T10:14:00Z">
              <w:r w:rsidRPr="00AC38A1" w:rsidDel="00B90149">
                <w:rPr>
                  <w:rFonts w:ascii="Trebuchet MS" w:hAnsi="Trebuchet MS"/>
                  <w:b/>
                  <w:sz w:val="22"/>
                  <w:szCs w:val="22"/>
                  <w:lang w:val="en-GB"/>
                </w:rPr>
                <w:delText xml:space="preserve">No  </w:delText>
              </w:r>
            </w:del>
            <w:customXmlDelRangeStart w:id="31" w:author="DESISLAVA ASENOVA PETKOVA" w:date="2020-10-06T10:14:00Z"/>
            <w:sdt>
              <w:sdtPr>
                <w:rPr>
                  <w:rFonts w:ascii="Trebuchet MS" w:hAnsi="Trebuchet MS"/>
                  <w:b/>
                  <w:sz w:val="22"/>
                  <w:szCs w:val="22"/>
                  <w:lang w:val="en-GB"/>
                </w:rPr>
                <w:id w:val="2125272066"/>
                <w14:checkbox>
                  <w14:checked w14:val="0"/>
                  <w14:checkedState w14:val="2612" w14:font="MS Gothic"/>
                  <w14:uncheckedState w14:val="2610" w14:font="MS Gothic"/>
                </w14:checkbox>
              </w:sdtPr>
              <w:sdtEndPr/>
              <w:sdtContent>
                <w:customXmlDelRangeEnd w:id="31"/>
                <w:del w:id="32" w:author="DESISLAVA ASENOVA PETKOVA" w:date="2020-10-06T10:14:00Z">
                  <w:r w:rsidRPr="00AC38A1" w:rsidDel="00B90149">
                    <w:rPr>
                      <w:rFonts w:ascii="MS Gothic" w:eastAsia="MS Gothic" w:hAnsi="MS Gothic" w:hint="eastAsia"/>
                      <w:b/>
                      <w:sz w:val="22"/>
                      <w:szCs w:val="22"/>
                      <w:lang w:val="en-GB"/>
                    </w:rPr>
                    <w:delText>☐</w:delText>
                  </w:r>
                </w:del>
                <w:customXmlDelRangeStart w:id="33" w:author="DESISLAVA ASENOVA PETKOVA" w:date="2020-10-06T10:14:00Z"/>
              </w:sdtContent>
            </w:sdt>
            <w:customXmlDelRangeEnd w:id="33"/>
          </w:p>
        </w:tc>
      </w:tr>
      <w:tr w:rsidR="007E7B23" w:rsidDel="00B90149" w14:paraId="25B1C34E" w14:textId="71A077E7" w:rsidTr="003718E9">
        <w:trPr>
          <w:del w:id="34" w:author="DESISLAVA ASENOVA PETKOVA" w:date="2020-10-06T10:14:00Z"/>
        </w:trPr>
        <w:tc>
          <w:tcPr>
            <w:tcW w:w="7650" w:type="dxa"/>
          </w:tcPr>
          <w:p w14:paraId="5C074A03" w14:textId="4D43691C" w:rsidR="007E7B23" w:rsidRPr="003718E9" w:rsidDel="00B90149" w:rsidRDefault="007E7B23" w:rsidP="003718E9">
            <w:pPr>
              <w:spacing w:line="276" w:lineRule="auto"/>
              <w:jc w:val="both"/>
              <w:rPr>
                <w:del w:id="35" w:author="DESISLAVA ASENOVA PETKOVA" w:date="2020-10-06T10:14:00Z"/>
                <w:rFonts w:ascii="Trebuchet MS" w:hAnsi="Trebuchet MS"/>
                <w:lang w:val="en-GB"/>
              </w:rPr>
            </w:pPr>
            <w:del w:id="36" w:author="DESISLAVA ASENOVA PETKOVA" w:date="2020-10-06T10:14:00Z">
              <w:r w:rsidRPr="003718E9" w:rsidDel="00B90149">
                <w:rPr>
                  <w:rFonts w:ascii="Trebuchet MS" w:hAnsi="Trebuchet MS"/>
                  <w:lang w:val="en-GB"/>
                </w:rPr>
                <w:delText xml:space="preserve">Are there erased or crossed-out figures, write-offs </w:delText>
              </w:r>
              <w:r w:rsidDel="00B90149">
                <w:rPr>
                  <w:rFonts w:ascii="Trebuchet MS" w:hAnsi="Trebuchet MS"/>
                  <w:lang w:val="en-GB"/>
                </w:rPr>
                <w:delText xml:space="preserve">or </w:delText>
              </w:r>
              <w:r w:rsidRPr="00585981" w:rsidDel="00B90149">
                <w:rPr>
                  <w:rFonts w:ascii="Trebuchet MS" w:hAnsi="Trebuchet MS"/>
                  <w:lang w:val="en-GB"/>
                </w:rPr>
                <w:delText xml:space="preserve">handwritten amounts </w:delText>
              </w:r>
              <w:r w:rsidRPr="003718E9" w:rsidDel="00B90149">
                <w:rPr>
                  <w:rFonts w:ascii="Trebuchet MS" w:hAnsi="Trebuchet MS"/>
                  <w:lang w:val="en-GB"/>
                </w:rPr>
                <w:delText>without signatures of authorised persons?</w:delText>
              </w:r>
            </w:del>
          </w:p>
        </w:tc>
        <w:tc>
          <w:tcPr>
            <w:tcW w:w="1073" w:type="dxa"/>
          </w:tcPr>
          <w:p w14:paraId="1EAF2F3B" w14:textId="1CD1E422" w:rsidR="007E7B23" w:rsidRPr="00AC38A1" w:rsidDel="00B90149" w:rsidRDefault="007E7B23" w:rsidP="00C938FB">
            <w:pPr>
              <w:spacing w:line="276" w:lineRule="auto"/>
              <w:rPr>
                <w:del w:id="37" w:author="DESISLAVA ASENOVA PETKOVA" w:date="2020-10-06T10:14:00Z"/>
                <w:rFonts w:ascii="Trebuchet MS" w:hAnsi="Trebuchet MS"/>
                <w:b/>
                <w:sz w:val="22"/>
                <w:szCs w:val="22"/>
                <w:lang w:val="en-GB"/>
              </w:rPr>
            </w:pPr>
            <w:del w:id="38" w:author="DESISLAVA ASENOVA PETKOVA" w:date="2020-10-06T10:14:00Z">
              <w:r w:rsidRPr="00AC38A1" w:rsidDel="00B90149">
                <w:rPr>
                  <w:rFonts w:ascii="Trebuchet MS" w:hAnsi="Trebuchet MS"/>
                  <w:b/>
                  <w:sz w:val="22"/>
                  <w:szCs w:val="22"/>
                  <w:lang w:val="en-GB"/>
                </w:rPr>
                <w:delText xml:space="preserve">Yes </w:delText>
              </w:r>
            </w:del>
            <w:customXmlDelRangeStart w:id="39" w:author="DESISLAVA ASENOVA PETKOVA" w:date="2020-10-06T10:14:00Z"/>
            <w:sdt>
              <w:sdtPr>
                <w:rPr>
                  <w:rFonts w:ascii="Trebuchet MS" w:hAnsi="Trebuchet MS"/>
                  <w:b/>
                  <w:sz w:val="22"/>
                  <w:szCs w:val="22"/>
                  <w:lang w:val="en-GB"/>
                </w:rPr>
                <w:id w:val="-343481549"/>
                <w14:checkbox>
                  <w14:checked w14:val="0"/>
                  <w14:checkedState w14:val="2612" w14:font="MS Gothic"/>
                  <w14:uncheckedState w14:val="2610" w14:font="MS Gothic"/>
                </w14:checkbox>
              </w:sdtPr>
              <w:sdtEndPr/>
              <w:sdtContent>
                <w:customXmlDelRangeEnd w:id="39"/>
                <w:del w:id="40" w:author="DESISLAVA ASENOVA PETKOVA" w:date="2020-10-06T10:14:00Z">
                  <w:r w:rsidRPr="00AC38A1" w:rsidDel="00B90149">
                    <w:rPr>
                      <w:rFonts w:ascii="MS Gothic" w:eastAsia="MS Gothic" w:hAnsi="MS Gothic" w:hint="eastAsia"/>
                      <w:b/>
                      <w:sz w:val="22"/>
                      <w:szCs w:val="22"/>
                      <w:lang w:val="en-GB"/>
                    </w:rPr>
                    <w:delText>☐</w:delText>
                  </w:r>
                </w:del>
                <w:customXmlDelRangeStart w:id="41" w:author="DESISLAVA ASENOVA PETKOVA" w:date="2020-10-06T10:14:00Z"/>
              </w:sdtContent>
            </w:sdt>
            <w:customXmlDelRangeEnd w:id="41"/>
          </w:p>
        </w:tc>
        <w:tc>
          <w:tcPr>
            <w:tcW w:w="938" w:type="dxa"/>
          </w:tcPr>
          <w:p w14:paraId="41B3B19E" w14:textId="3B40EA0D" w:rsidR="007E7B23" w:rsidRPr="00AC38A1" w:rsidDel="00B90149" w:rsidRDefault="007E7B23" w:rsidP="00C938FB">
            <w:pPr>
              <w:spacing w:line="276" w:lineRule="auto"/>
              <w:rPr>
                <w:del w:id="42" w:author="DESISLAVA ASENOVA PETKOVA" w:date="2020-10-06T10:14:00Z"/>
                <w:rFonts w:ascii="Trebuchet MS" w:hAnsi="Trebuchet MS"/>
                <w:b/>
                <w:sz w:val="22"/>
                <w:szCs w:val="22"/>
                <w:lang w:val="en-GB"/>
              </w:rPr>
            </w:pPr>
            <w:del w:id="43" w:author="DESISLAVA ASENOVA PETKOVA" w:date="2020-10-06T10:14:00Z">
              <w:r w:rsidRPr="00AC38A1" w:rsidDel="00B90149">
                <w:rPr>
                  <w:rFonts w:ascii="Trebuchet MS" w:hAnsi="Trebuchet MS"/>
                  <w:b/>
                  <w:sz w:val="22"/>
                  <w:szCs w:val="22"/>
                  <w:lang w:val="en-GB"/>
                </w:rPr>
                <w:delText xml:space="preserve">No  </w:delText>
              </w:r>
            </w:del>
            <w:customXmlDelRangeStart w:id="44" w:author="DESISLAVA ASENOVA PETKOVA" w:date="2020-10-06T10:14:00Z"/>
            <w:sdt>
              <w:sdtPr>
                <w:rPr>
                  <w:rFonts w:ascii="Trebuchet MS" w:hAnsi="Trebuchet MS"/>
                  <w:b/>
                  <w:sz w:val="22"/>
                  <w:szCs w:val="22"/>
                  <w:lang w:val="en-GB"/>
                </w:rPr>
                <w:id w:val="-1748719980"/>
                <w14:checkbox>
                  <w14:checked w14:val="0"/>
                  <w14:checkedState w14:val="2612" w14:font="MS Gothic"/>
                  <w14:uncheckedState w14:val="2610" w14:font="MS Gothic"/>
                </w14:checkbox>
              </w:sdtPr>
              <w:sdtEndPr/>
              <w:sdtContent>
                <w:customXmlDelRangeEnd w:id="44"/>
                <w:del w:id="45" w:author="DESISLAVA ASENOVA PETKOVA" w:date="2020-10-06T10:14:00Z">
                  <w:r w:rsidRPr="00AC38A1" w:rsidDel="00B90149">
                    <w:rPr>
                      <w:rFonts w:ascii="MS Gothic" w:eastAsia="MS Gothic" w:hAnsi="MS Gothic" w:hint="eastAsia"/>
                      <w:b/>
                      <w:sz w:val="22"/>
                      <w:szCs w:val="22"/>
                      <w:lang w:val="en-GB"/>
                    </w:rPr>
                    <w:delText>☐</w:delText>
                  </w:r>
                </w:del>
                <w:customXmlDelRangeStart w:id="46" w:author="DESISLAVA ASENOVA PETKOVA" w:date="2020-10-06T10:14:00Z"/>
              </w:sdtContent>
            </w:sdt>
            <w:customXmlDelRangeEnd w:id="46"/>
          </w:p>
        </w:tc>
      </w:tr>
      <w:tr w:rsidR="007E7B23" w:rsidRPr="00AC38A1" w:rsidDel="00B90149" w14:paraId="7708FE1A" w14:textId="7CB33470" w:rsidTr="003718E9">
        <w:trPr>
          <w:del w:id="47" w:author="DESISLAVA ASENOVA PETKOVA" w:date="2020-10-06T10:14:00Z"/>
        </w:trPr>
        <w:tc>
          <w:tcPr>
            <w:tcW w:w="7650" w:type="dxa"/>
          </w:tcPr>
          <w:p w14:paraId="2F9E5710" w14:textId="0CA21CB0" w:rsidR="007E7B23" w:rsidRPr="003718E9" w:rsidDel="00B90149" w:rsidRDefault="007E7B23" w:rsidP="003718E9">
            <w:pPr>
              <w:spacing w:line="276" w:lineRule="auto"/>
              <w:jc w:val="both"/>
              <w:rPr>
                <w:del w:id="48" w:author="DESISLAVA ASENOVA PETKOVA" w:date="2020-10-06T10:14:00Z"/>
                <w:rFonts w:ascii="Trebuchet MS" w:hAnsi="Trebuchet MS"/>
                <w:lang w:val="en-GB"/>
              </w:rPr>
            </w:pPr>
            <w:del w:id="49" w:author="DESISLAVA ASENOVA PETKOVA" w:date="2020-10-06T10:14:00Z">
              <w:r w:rsidRPr="003718E9" w:rsidDel="00B90149">
                <w:rPr>
                  <w:rFonts w:ascii="Trebuchet MS" w:hAnsi="Trebuchet MS"/>
                  <w:lang w:val="en-GB"/>
                </w:rPr>
                <w:delText>Is there lack or surplus of letters, lack of continuity in the text lines</w:delText>
              </w:r>
              <w:r w:rsidDel="00B90149">
                <w:rPr>
                  <w:rFonts w:ascii="Trebuchet MS" w:hAnsi="Trebuchet MS"/>
                  <w:lang w:val="en-GB"/>
                </w:rPr>
                <w:delText>?</w:delText>
              </w:r>
            </w:del>
          </w:p>
        </w:tc>
        <w:tc>
          <w:tcPr>
            <w:tcW w:w="1073" w:type="dxa"/>
          </w:tcPr>
          <w:p w14:paraId="687EBE7A" w14:textId="04B3C674" w:rsidR="007E7B23" w:rsidRPr="00AC38A1" w:rsidDel="00B90149" w:rsidRDefault="007E7B23" w:rsidP="00B45A75">
            <w:pPr>
              <w:spacing w:line="276" w:lineRule="auto"/>
              <w:rPr>
                <w:del w:id="50" w:author="DESISLAVA ASENOVA PETKOVA" w:date="2020-10-06T10:14:00Z"/>
                <w:rFonts w:ascii="Trebuchet MS" w:hAnsi="Trebuchet MS"/>
                <w:b/>
                <w:sz w:val="22"/>
                <w:szCs w:val="22"/>
                <w:lang w:val="en-GB"/>
              </w:rPr>
            </w:pPr>
            <w:del w:id="51" w:author="DESISLAVA ASENOVA PETKOVA" w:date="2020-10-06T10:14:00Z">
              <w:r w:rsidRPr="00AC38A1" w:rsidDel="00B90149">
                <w:rPr>
                  <w:rFonts w:ascii="Trebuchet MS" w:hAnsi="Trebuchet MS"/>
                  <w:b/>
                  <w:sz w:val="22"/>
                  <w:szCs w:val="22"/>
                  <w:lang w:val="en-GB"/>
                </w:rPr>
                <w:delText xml:space="preserve">Yes </w:delText>
              </w:r>
            </w:del>
            <w:customXmlDelRangeStart w:id="52" w:author="DESISLAVA ASENOVA PETKOVA" w:date="2020-10-06T10:14:00Z"/>
            <w:sdt>
              <w:sdtPr>
                <w:rPr>
                  <w:rFonts w:ascii="Trebuchet MS" w:hAnsi="Trebuchet MS"/>
                  <w:b/>
                  <w:sz w:val="22"/>
                  <w:szCs w:val="22"/>
                  <w:lang w:val="en-GB"/>
                </w:rPr>
                <w:id w:val="-729605489"/>
                <w14:checkbox>
                  <w14:checked w14:val="0"/>
                  <w14:checkedState w14:val="2612" w14:font="MS Gothic"/>
                  <w14:uncheckedState w14:val="2610" w14:font="MS Gothic"/>
                </w14:checkbox>
              </w:sdtPr>
              <w:sdtEndPr/>
              <w:sdtContent>
                <w:customXmlDelRangeEnd w:id="52"/>
                <w:del w:id="53" w:author="DESISLAVA ASENOVA PETKOVA" w:date="2020-10-06T10:14:00Z">
                  <w:r w:rsidRPr="00AC38A1" w:rsidDel="00B90149">
                    <w:rPr>
                      <w:rFonts w:ascii="MS Gothic" w:eastAsia="MS Gothic" w:hAnsi="MS Gothic" w:hint="eastAsia"/>
                      <w:b/>
                      <w:sz w:val="22"/>
                      <w:szCs w:val="22"/>
                      <w:lang w:val="en-GB"/>
                    </w:rPr>
                    <w:delText>☐</w:delText>
                  </w:r>
                </w:del>
                <w:customXmlDelRangeStart w:id="54" w:author="DESISLAVA ASENOVA PETKOVA" w:date="2020-10-06T10:14:00Z"/>
              </w:sdtContent>
            </w:sdt>
            <w:customXmlDelRangeEnd w:id="54"/>
          </w:p>
        </w:tc>
        <w:tc>
          <w:tcPr>
            <w:tcW w:w="938" w:type="dxa"/>
          </w:tcPr>
          <w:p w14:paraId="615E3AF7" w14:textId="7A632244" w:rsidR="007E7B23" w:rsidRPr="00AC38A1" w:rsidDel="00B90149" w:rsidRDefault="007E7B23" w:rsidP="00B45A75">
            <w:pPr>
              <w:spacing w:line="276" w:lineRule="auto"/>
              <w:rPr>
                <w:del w:id="55" w:author="DESISLAVA ASENOVA PETKOVA" w:date="2020-10-06T10:14:00Z"/>
                <w:rFonts w:ascii="Trebuchet MS" w:hAnsi="Trebuchet MS"/>
                <w:b/>
                <w:sz w:val="22"/>
                <w:szCs w:val="22"/>
                <w:lang w:val="en-GB"/>
              </w:rPr>
            </w:pPr>
            <w:del w:id="56" w:author="DESISLAVA ASENOVA PETKOVA" w:date="2020-10-06T10:14:00Z">
              <w:r w:rsidRPr="00AC38A1" w:rsidDel="00B90149">
                <w:rPr>
                  <w:rFonts w:ascii="Trebuchet MS" w:hAnsi="Trebuchet MS"/>
                  <w:b/>
                  <w:sz w:val="22"/>
                  <w:szCs w:val="22"/>
                  <w:lang w:val="en-GB"/>
                </w:rPr>
                <w:delText xml:space="preserve">No  </w:delText>
              </w:r>
            </w:del>
            <w:customXmlDelRangeStart w:id="57" w:author="DESISLAVA ASENOVA PETKOVA" w:date="2020-10-06T10:14:00Z"/>
            <w:sdt>
              <w:sdtPr>
                <w:rPr>
                  <w:rFonts w:ascii="Trebuchet MS" w:hAnsi="Trebuchet MS"/>
                  <w:b/>
                  <w:sz w:val="22"/>
                  <w:szCs w:val="22"/>
                  <w:lang w:val="en-GB"/>
                </w:rPr>
                <w:id w:val="-1896427340"/>
                <w14:checkbox>
                  <w14:checked w14:val="0"/>
                  <w14:checkedState w14:val="2612" w14:font="MS Gothic"/>
                  <w14:uncheckedState w14:val="2610" w14:font="MS Gothic"/>
                </w14:checkbox>
              </w:sdtPr>
              <w:sdtEndPr/>
              <w:sdtContent>
                <w:customXmlDelRangeEnd w:id="57"/>
                <w:del w:id="58" w:author="DESISLAVA ASENOVA PETKOVA" w:date="2020-10-06T10:14:00Z">
                  <w:r w:rsidRPr="00AC38A1" w:rsidDel="00B90149">
                    <w:rPr>
                      <w:rFonts w:ascii="MS Gothic" w:eastAsia="MS Gothic" w:hAnsi="MS Gothic" w:hint="eastAsia"/>
                      <w:b/>
                      <w:sz w:val="22"/>
                      <w:szCs w:val="22"/>
                      <w:lang w:val="en-GB"/>
                    </w:rPr>
                    <w:delText>☐</w:delText>
                  </w:r>
                </w:del>
                <w:customXmlDelRangeStart w:id="59" w:author="DESISLAVA ASENOVA PETKOVA" w:date="2020-10-06T10:14:00Z"/>
              </w:sdtContent>
            </w:sdt>
            <w:customXmlDelRangeEnd w:id="59"/>
          </w:p>
        </w:tc>
      </w:tr>
      <w:tr w:rsidR="007E7B23" w:rsidRPr="00AC38A1" w:rsidDel="00B90149" w14:paraId="5826D87A" w14:textId="49C01B23" w:rsidTr="003718E9">
        <w:trPr>
          <w:del w:id="60" w:author="DESISLAVA ASENOVA PETKOVA" w:date="2020-10-06T10:14:00Z"/>
        </w:trPr>
        <w:tc>
          <w:tcPr>
            <w:tcW w:w="7650" w:type="dxa"/>
          </w:tcPr>
          <w:p w14:paraId="2F092C9F" w14:textId="63EDAB62" w:rsidR="007E7B23" w:rsidRPr="003718E9" w:rsidDel="00B90149" w:rsidRDefault="007E7B23" w:rsidP="003718E9">
            <w:pPr>
              <w:spacing w:line="276" w:lineRule="auto"/>
              <w:jc w:val="both"/>
              <w:rPr>
                <w:del w:id="61" w:author="DESISLAVA ASENOVA PETKOVA" w:date="2020-10-06T10:14:00Z"/>
                <w:rFonts w:ascii="Trebuchet MS" w:hAnsi="Trebuchet MS"/>
                <w:lang w:val="en-GB"/>
              </w:rPr>
            </w:pPr>
            <w:del w:id="62" w:author="DESISLAVA ASENOVA PETKOVA" w:date="2020-10-06T10:14:00Z">
              <w:r w:rsidRPr="003718E9" w:rsidDel="00B90149">
                <w:rPr>
                  <w:rFonts w:ascii="Trebuchet MS" w:hAnsi="Trebuchet MS"/>
                  <w:lang w:val="en-GB"/>
                </w:rPr>
                <w:delText xml:space="preserve">Are there abnormal sharp edges of official stamps or unusual colour indicating the use of a computer printer? </w:delText>
              </w:r>
            </w:del>
          </w:p>
        </w:tc>
        <w:tc>
          <w:tcPr>
            <w:tcW w:w="1073" w:type="dxa"/>
          </w:tcPr>
          <w:p w14:paraId="0E01AF4C" w14:textId="62572B6B" w:rsidR="007E7B23" w:rsidRPr="00AC38A1" w:rsidDel="00B90149" w:rsidRDefault="007E7B23" w:rsidP="00B45A75">
            <w:pPr>
              <w:spacing w:line="276" w:lineRule="auto"/>
              <w:rPr>
                <w:del w:id="63" w:author="DESISLAVA ASENOVA PETKOVA" w:date="2020-10-06T10:14:00Z"/>
                <w:rFonts w:ascii="Trebuchet MS" w:hAnsi="Trebuchet MS"/>
                <w:b/>
                <w:sz w:val="22"/>
                <w:szCs w:val="22"/>
                <w:lang w:val="en-GB"/>
              </w:rPr>
            </w:pPr>
            <w:del w:id="64" w:author="DESISLAVA ASENOVA PETKOVA" w:date="2020-10-06T10:14:00Z">
              <w:r w:rsidRPr="00AC38A1" w:rsidDel="00B90149">
                <w:rPr>
                  <w:rFonts w:ascii="Trebuchet MS" w:hAnsi="Trebuchet MS"/>
                  <w:b/>
                  <w:sz w:val="22"/>
                  <w:szCs w:val="22"/>
                  <w:lang w:val="en-GB"/>
                </w:rPr>
                <w:delText xml:space="preserve">Yes </w:delText>
              </w:r>
            </w:del>
            <w:customXmlDelRangeStart w:id="65" w:author="DESISLAVA ASENOVA PETKOVA" w:date="2020-10-06T10:14:00Z"/>
            <w:sdt>
              <w:sdtPr>
                <w:rPr>
                  <w:rFonts w:ascii="Trebuchet MS" w:hAnsi="Trebuchet MS"/>
                  <w:b/>
                  <w:sz w:val="22"/>
                  <w:szCs w:val="22"/>
                  <w:lang w:val="en-GB"/>
                </w:rPr>
                <w:id w:val="-1842917998"/>
                <w14:checkbox>
                  <w14:checked w14:val="0"/>
                  <w14:checkedState w14:val="2612" w14:font="MS Gothic"/>
                  <w14:uncheckedState w14:val="2610" w14:font="MS Gothic"/>
                </w14:checkbox>
              </w:sdtPr>
              <w:sdtEndPr/>
              <w:sdtContent>
                <w:customXmlDelRangeEnd w:id="65"/>
                <w:del w:id="66" w:author="DESISLAVA ASENOVA PETKOVA" w:date="2020-10-06T10:14:00Z">
                  <w:r w:rsidRPr="00AC38A1" w:rsidDel="00B90149">
                    <w:rPr>
                      <w:rFonts w:ascii="MS Gothic" w:eastAsia="MS Gothic" w:hAnsi="MS Gothic" w:hint="eastAsia"/>
                      <w:b/>
                      <w:sz w:val="22"/>
                      <w:szCs w:val="22"/>
                      <w:lang w:val="en-GB"/>
                    </w:rPr>
                    <w:delText>☐</w:delText>
                  </w:r>
                </w:del>
                <w:customXmlDelRangeStart w:id="67" w:author="DESISLAVA ASENOVA PETKOVA" w:date="2020-10-06T10:14:00Z"/>
              </w:sdtContent>
            </w:sdt>
            <w:customXmlDelRangeEnd w:id="67"/>
          </w:p>
        </w:tc>
        <w:tc>
          <w:tcPr>
            <w:tcW w:w="938" w:type="dxa"/>
          </w:tcPr>
          <w:p w14:paraId="71AEC0C9" w14:textId="06541B7A" w:rsidR="007E7B23" w:rsidRPr="00AC38A1" w:rsidDel="00B90149" w:rsidRDefault="007E7B23" w:rsidP="00B45A75">
            <w:pPr>
              <w:spacing w:line="276" w:lineRule="auto"/>
              <w:rPr>
                <w:del w:id="68" w:author="DESISLAVA ASENOVA PETKOVA" w:date="2020-10-06T10:14:00Z"/>
                <w:rFonts w:ascii="Trebuchet MS" w:hAnsi="Trebuchet MS"/>
                <w:b/>
                <w:sz w:val="22"/>
                <w:szCs w:val="22"/>
                <w:lang w:val="en-GB"/>
              </w:rPr>
            </w:pPr>
            <w:del w:id="69" w:author="DESISLAVA ASENOVA PETKOVA" w:date="2020-10-06T10:14:00Z">
              <w:r w:rsidRPr="00AC38A1" w:rsidDel="00B90149">
                <w:rPr>
                  <w:rFonts w:ascii="Trebuchet MS" w:hAnsi="Trebuchet MS"/>
                  <w:b/>
                  <w:sz w:val="22"/>
                  <w:szCs w:val="22"/>
                  <w:lang w:val="en-GB"/>
                </w:rPr>
                <w:delText xml:space="preserve">No  </w:delText>
              </w:r>
            </w:del>
            <w:customXmlDelRangeStart w:id="70" w:author="DESISLAVA ASENOVA PETKOVA" w:date="2020-10-06T10:14:00Z"/>
            <w:sdt>
              <w:sdtPr>
                <w:rPr>
                  <w:rFonts w:ascii="Trebuchet MS" w:hAnsi="Trebuchet MS"/>
                  <w:b/>
                  <w:sz w:val="22"/>
                  <w:szCs w:val="22"/>
                  <w:lang w:val="en-GB"/>
                </w:rPr>
                <w:id w:val="821545738"/>
                <w14:checkbox>
                  <w14:checked w14:val="0"/>
                  <w14:checkedState w14:val="2612" w14:font="MS Gothic"/>
                  <w14:uncheckedState w14:val="2610" w14:font="MS Gothic"/>
                </w14:checkbox>
              </w:sdtPr>
              <w:sdtEndPr/>
              <w:sdtContent>
                <w:customXmlDelRangeEnd w:id="70"/>
                <w:del w:id="71" w:author="DESISLAVA ASENOVA PETKOVA" w:date="2020-10-06T10:14:00Z">
                  <w:r w:rsidRPr="00AC38A1" w:rsidDel="00B90149">
                    <w:rPr>
                      <w:rFonts w:ascii="MS Gothic" w:eastAsia="MS Gothic" w:hAnsi="MS Gothic" w:hint="eastAsia"/>
                      <w:b/>
                      <w:sz w:val="22"/>
                      <w:szCs w:val="22"/>
                      <w:lang w:val="en-GB"/>
                    </w:rPr>
                    <w:delText>☐</w:delText>
                  </w:r>
                </w:del>
                <w:customXmlDelRangeStart w:id="72" w:author="DESISLAVA ASENOVA PETKOVA" w:date="2020-10-06T10:14:00Z"/>
              </w:sdtContent>
            </w:sdt>
            <w:customXmlDelRangeEnd w:id="72"/>
          </w:p>
        </w:tc>
      </w:tr>
      <w:tr w:rsidR="007E7B23" w:rsidRPr="00AC38A1" w:rsidDel="00B90149" w14:paraId="4641143A" w14:textId="7C0EB915" w:rsidTr="003718E9">
        <w:trPr>
          <w:del w:id="73" w:author="DESISLAVA ASENOVA PETKOVA" w:date="2020-10-06T10:14:00Z"/>
        </w:trPr>
        <w:tc>
          <w:tcPr>
            <w:tcW w:w="7650" w:type="dxa"/>
          </w:tcPr>
          <w:p w14:paraId="654BAB17" w14:textId="581D4CF5" w:rsidR="007E7B23" w:rsidRPr="003718E9" w:rsidDel="00B90149" w:rsidRDefault="007E7B23" w:rsidP="003718E9">
            <w:pPr>
              <w:spacing w:line="276" w:lineRule="auto"/>
              <w:jc w:val="both"/>
              <w:rPr>
                <w:del w:id="74" w:author="DESISLAVA ASENOVA PETKOVA" w:date="2020-10-06T10:14:00Z"/>
                <w:rFonts w:ascii="Trebuchet MS" w:hAnsi="Trebuchet MS"/>
                <w:lang w:val="en-GB"/>
              </w:rPr>
            </w:pPr>
            <w:del w:id="75" w:author="DESISLAVA ASENOVA PETKOVA" w:date="2020-10-06T10:14:00Z">
              <w:r w:rsidRPr="003718E9" w:rsidDel="00B90149">
                <w:rPr>
                  <w:rFonts w:ascii="Trebuchet MS" w:hAnsi="Trebuchet MS"/>
                  <w:lang w:val="en-GB"/>
                </w:rPr>
                <w:lastRenderedPageBreak/>
                <w:delText>Are there fully identical signatures of persons (in format and size) on various documents suggesting the possibility of forgery in form of computer print</w:delText>
              </w:r>
              <w:r w:rsidR="00F477E4" w:rsidDel="00B90149">
                <w:rPr>
                  <w:rFonts w:ascii="Trebuchet MS" w:hAnsi="Trebuchet MS"/>
                  <w:lang w:val="en-GB"/>
                </w:rPr>
                <w:delText xml:space="preserve"> or</w:delText>
              </w:r>
              <w:r w:rsidR="00F477E4" w:rsidRPr="00B45A75" w:rsidDel="00B90149">
                <w:rPr>
                  <w:rFonts w:ascii="Trebuchet MS" w:hAnsi="Trebuchet MS"/>
                  <w:b/>
                  <w:lang w:val="en-GB"/>
                </w:rPr>
                <w:delText xml:space="preserve"> </w:delText>
              </w:r>
              <w:r w:rsidR="00F477E4" w:rsidRPr="003718E9" w:rsidDel="00B90149">
                <w:rPr>
                  <w:rFonts w:ascii="Trebuchet MS" w:hAnsi="Trebuchet MS"/>
                  <w:lang w:val="en-GB"/>
                </w:rPr>
                <w:delText>handwritten signatures made in a similar style by identical pen on documents related to different time periods</w:delText>
              </w:r>
              <w:r w:rsidRPr="003718E9" w:rsidDel="00B90149">
                <w:rPr>
                  <w:rFonts w:ascii="Trebuchet MS" w:hAnsi="Trebuchet MS"/>
                  <w:lang w:val="en-GB"/>
                </w:rPr>
                <w:delText>?</w:delText>
              </w:r>
            </w:del>
          </w:p>
        </w:tc>
        <w:tc>
          <w:tcPr>
            <w:tcW w:w="1073" w:type="dxa"/>
          </w:tcPr>
          <w:p w14:paraId="22EF8B57" w14:textId="5AA952CE" w:rsidR="007E7B23" w:rsidRPr="00AC38A1" w:rsidDel="00B90149" w:rsidRDefault="007E7B23" w:rsidP="00B45A75">
            <w:pPr>
              <w:spacing w:line="276" w:lineRule="auto"/>
              <w:rPr>
                <w:del w:id="76" w:author="DESISLAVA ASENOVA PETKOVA" w:date="2020-10-06T10:14:00Z"/>
                <w:rFonts w:ascii="Trebuchet MS" w:hAnsi="Trebuchet MS"/>
                <w:b/>
                <w:sz w:val="22"/>
                <w:szCs w:val="22"/>
                <w:lang w:val="en-GB"/>
              </w:rPr>
            </w:pPr>
            <w:del w:id="77" w:author="DESISLAVA ASENOVA PETKOVA" w:date="2020-10-06T10:14:00Z">
              <w:r w:rsidRPr="00AC38A1" w:rsidDel="00B90149">
                <w:rPr>
                  <w:rFonts w:ascii="Trebuchet MS" w:hAnsi="Trebuchet MS"/>
                  <w:b/>
                  <w:sz w:val="22"/>
                  <w:szCs w:val="22"/>
                  <w:lang w:val="en-GB"/>
                </w:rPr>
                <w:delText xml:space="preserve">Yes </w:delText>
              </w:r>
            </w:del>
            <w:customXmlDelRangeStart w:id="78" w:author="DESISLAVA ASENOVA PETKOVA" w:date="2020-10-06T10:14:00Z"/>
            <w:sdt>
              <w:sdtPr>
                <w:rPr>
                  <w:rFonts w:ascii="Trebuchet MS" w:hAnsi="Trebuchet MS"/>
                  <w:b/>
                  <w:sz w:val="22"/>
                  <w:szCs w:val="22"/>
                  <w:lang w:val="en-GB"/>
                </w:rPr>
                <w:id w:val="-1637860909"/>
                <w14:checkbox>
                  <w14:checked w14:val="0"/>
                  <w14:checkedState w14:val="2612" w14:font="MS Gothic"/>
                  <w14:uncheckedState w14:val="2610" w14:font="MS Gothic"/>
                </w14:checkbox>
              </w:sdtPr>
              <w:sdtEndPr/>
              <w:sdtContent>
                <w:customXmlDelRangeEnd w:id="78"/>
                <w:del w:id="79" w:author="DESISLAVA ASENOVA PETKOVA" w:date="2020-10-06T10:14:00Z">
                  <w:r w:rsidRPr="00AC38A1" w:rsidDel="00B90149">
                    <w:rPr>
                      <w:rFonts w:ascii="MS Gothic" w:eastAsia="MS Gothic" w:hAnsi="MS Gothic" w:hint="eastAsia"/>
                      <w:b/>
                      <w:sz w:val="22"/>
                      <w:szCs w:val="22"/>
                      <w:lang w:val="en-GB"/>
                    </w:rPr>
                    <w:delText>☐</w:delText>
                  </w:r>
                </w:del>
                <w:customXmlDelRangeStart w:id="80" w:author="DESISLAVA ASENOVA PETKOVA" w:date="2020-10-06T10:14:00Z"/>
              </w:sdtContent>
            </w:sdt>
            <w:customXmlDelRangeEnd w:id="80"/>
          </w:p>
        </w:tc>
        <w:tc>
          <w:tcPr>
            <w:tcW w:w="938" w:type="dxa"/>
          </w:tcPr>
          <w:p w14:paraId="5AC1575B" w14:textId="1E10FDB1" w:rsidR="007E7B23" w:rsidRPr="00AC38A1" w:rsidDel="00B90149" w:rsidRDefault="007E7B23" w:rsidP="00B45A75">
            <w:pPr>
              <w:spacing w:line="276" w:lineRule="auto"/>
              <w:rPr>
                <w:del w:id="81" w:author="DESISLAVA ASENOVA PETKOVA" w:date="2020-10-06T10:14:00Z"/>
                <w:rFonts w:ascii="Trebuchet MS" w:hAnsi="Trebuchet MS"/>
                <w:b/>
                <w:sz w:val="22"/>
                <w:szCs w:val="22"/>
                <w:lang w:val="en-GB"/>
              </w:rPr>
            </w:pPr>
            <w:del w:id="82" w:author="DESISLAVA ASENOVA PETKOVA" w:date="2020-10-06T10:14:00Z">
              <w:r w:rsidRPr="00AC38A1" w:rsidDel="00B90149">
                <w:rPr>
                  <w:rFonts w:ascii="Trebuchet MS" w:hAnsi="Trebuchet MS"/>
                  <w:b/>
                  <w:sz w:val="22"/>
                  <w:szCs w:val="22"/>
                  <w:lang w:val="en-GB"/>
                </w:rPr>
                <w:delText xml:space="preserve">No  </w:delText>
              </w:r>
            </w:del>
            <w:customXmlDelRangeStart w:id="83" w:author="DESISLAVA ASENOVA PETKOVA" w:date="2020-10-06T10:14:00Z"/>
            <w:sdt>
              <w:sdtPr>
                <w:rPr>
                  <w:rFonts w:ascii="Trebuchet MS" w:hAnsi="Trebuchet MS"/>
                  <w:b/>
                  <w:sz w:val="22"/>
                  <w:szCs w:val="22"/>
                  <w:lang w:val="en-GB"/>
                </w:rPr>
                <w:id w:val="254251190"/>
                <w14:checkbox>
                  <w14:checked w14:val="0"/>
                  <w14:checkedState w14:val="2612" w14:font="MS Gothic"/>
                  <w14:uncheckedState w14:val="2610" w14:font="MS Gothic"/>
                </w14:checkbox>
              </w:sdtPr>
              <w:sdtEndPr/>
              <w:sdtContent>
                <w:customXmlDelRangeEnd w:id="83"/>
                <w:del w:id="84" w:author="DESISLAVA ASENOVA PETKOVA" w:date="2020-10-06T10:14:00Z">
                  <w:r w:rsidRPr="00AC38A1" w:rsidDel="00B90149">
                    <w:rPr>
                      <w:rFonts w:ascii="MS Gothic" w:eastAsia="MS Gothic" w:hAnsi="MS Gothic" w:hint="eastAsia"/>
                      <w:b/>
                      <w:sz w:val="22"/>
                      <w:szCs w:val="22"/>
                      <w:lang w:val="en-GB"/>
                    </w:rPr>
                    <w:delText>☐</w:delText>
                  </w:r>
                </w:del>
                <w:customXmlDelRangeStart w:id="85" w:author="DESISLAVA ASENOVA PETKOVA" w:date="2020-10-06T10:14:00Z"/>
              </w:sdtContent>
            </w:sdt>
            <w:customXmlDelRangeEnd w:id="85"/>
          </w:p>
        </w:tc>
      </w:tr>
      <w:tr w:rsidR="007E7B23" w:rsidDel="00B90149" w14:paraId="670D2263" w14:textId="6EE82A04" w:rsidTr="003718E9">
        <w:trPr>
          <w:del w:id="86" w:author="DESISLAVA ASENOVA PETKOVA" w:date="2020-10-06T10:14:00Z"/>
        </w:trPr>
        <w:tc>
          <w:tcPr>
            <w:tcW w:w="7650" w:type="dxa"/>
          </w:tcPr>
          <w:p w14:paraId="49B1CA90" w14:textId="4C51FBF6" w:rsidR="007E7B23" w:rsidDel="00B90149" w:rsidRDefault="007E7B23" w:rsidP="00B45A75">
            <w:pPr>
              <w:spacing w:line="276" w:lineRule="auto"/>
              <w:rPr>
                <w:del w:id="87" w:author="DESISLAVA ASENOVA PETKOVA" w:date="2020-10-06T10:14:00Z"/>
                <w:rFonts w:ascii="Trebuchet MS" w:hAnsi="Trebuchet MS"/>
                <w:b/>
                <w:bCs/>
                <w:lang w:val="en-GB"/>
              </w:rPr>
            </w:pPr>
            <w:del w:id="88" w:author="DESISLAVA ASENOVA PETKOVA" w:date="2020-10-06T10:14:00Z">
              <w:r w:rsidDel="00B90149">
                <w:rPr>
                  <w:rFonts w:ascii="Trebuchet MS" w:hAnsi="Trebuchet MS"/>
                  <w:b/>
                  <w:bCs/>
                  <w:lang w:val="en-GB"/>
                </w:rPr>
                <w:delText xml:space="preserve">2. </w:delText>
              </w:r>
              <w:r w:rsidRPr="00B45A75" w:rsidDel="00B90149">
                <w:rPr>
                  <w:rFonts w:ascii="Trebuchet MS" w:hAnsi="Trebuchet MS"/>
                  <w:b/>
                  <w:bCs/>
                  <w:lang w:val="en-GB"/>
                </w:rPr>
                <w:delText>Red flags in the Content of Documents</w:delText>
              </w:r>
            </w:del>
          </w:p>
        </w:tc>
        <w:tc>
          <w:tcPr>
            <w:tcW w:w="1073" w:type="dxa"/>
          </w:tcPr>
          <w:p w14:paraId="44B4D9D1" w14:textId="003BE05E" w:rsidR="007E7B23" w:rsidDel="00B90149" w:rsidRDefault="007E7B23" w:rsidP="00B45A75">
            <w:pPr>
              <w:spacing w:line="276" w:lineRule="auto"/>
              <w:rPr>
                <w:del w:id="89" w:author="DESISLAVA ASENOVA PETKOVA" w:date="2020-10-06T10:14:00Z"/>
                <w:rFonts w:ascii="Trebuchet MS" w:hAnsi="Trebuchet MS"/>
                <w:b/>
                <w:lang w:val="en-GB"/>
              </w:rPr>
            </w:pPr>
          </w:p>
        </w:tc>
        <w:tc>
          <w:tcPr>
            <w:tcW w:w="938" w:type="dxa"/>
          </w:tcPr>
          <w:p w14:paraId="69150928" w14:textId="141B1B04" w:rsidR="007E7B23" w:rsidDel="00B90149" w:rsidRDefault="007E7B23" w:rsidP="00B45A75">
            <w:pPr>
              <w:spacing w:line="276" w:lineRule="auto"/>
              <w:rPr>
                <w:del w:id="90" w:author="DESISLAVA ASENOVA PETKOVA" w:date="2020-10-06T10:14:00Z"/>
                <w:rFonts w:ascii="Trebuchet MS" w:hAnsi="Trebuchet MS"/>
                <w:b/>
                <w:lang w:val="en-GB"/>
              </w:rPr>
            </w:pPr>
          </w:p>
        </w:tc>
      </w:tr>
      <w:tr w:rsidR="007E7B23" w:rsidRPr="00AC38A1" w:rsidDel="00B90149" w14:paraId="0852DFFC" w14:textId="0FE4E3D4" w:rsidTr="003718E9">
        <w:trPr>
          <w:del w:id="91" w:author="DESISLAVA ASENOVA PETKOVA" w:date="2020-10-06T10:14:00Z"/>
        </w:trPr>
        <w:tc>
          <w:tcPr>
            <w:tcW w:w="7650" w:type="dxa"/>
          </w:tcPr>
          <w:p w14:paraId="7DED2E84" w14:textId="6EB67002" w:rsidR="00F477E4" w:rsidDel="00B90149" w:rsidRDefault="00F477E4" w:rsidP="003718E9">
            <w:pPr>
              <w:spacing w:line="276" w:lineRule="auto"/>
              <w:jc w:val="both"/>
              <w:rPr>
                <w:del w:id="92" w:author="DESISLAVA ASENOVA PETKOVA" w:date="2020-10-06T10:14:00Z"/>
                <w:rFonts w:ascii="Trebuchet MS" w:hAnsi="Trebuchet MS"/>
                <w:b/>
                <w:lang w:val="en-GB"/>
              </w:rPr>
            </w:pPr>
            <w:del w:id="93" w:author="DESISLAVA ASENOVA PETKOVA" w:date="2020-10-06T10:14:00Z">
              <w:r w:rsidRPr="003718E9" w:rsidDel="00B90149">
                <w:rPr>
                  <w:rFonts w:ascii="Trebuchet MS" w:hAnsi="Trebuchet MS"/>
                  <w:lang w:val="en-GB"/>
                </w:rPr>
                <w:delText>Is there</w:delText>
              </w:r>
              <w:r w:rsidRPr="00F477E4" w:rsidDel="00B90149">
                <w:rPr>
                  <w:rFonts w:ascii="Trebuchet MS" w:hAnsi="Trebuchet MS"/>
                  <w:b/>
                  <w:lang w:val="en-GB"/>
                </w:rPr>
                <w:delText xml:space="preserve"> </w:delText>
              </w:r>
              <w:r w:rsidDel="00B90149">
                <w:rPr>
                  <w:rFonts w:ascii="Trebuchet MS" w:hAnsi="Trebuchet MS"/>
                  <w:lang w:val="en-GB"/>
                </w:rPr>
                <w:delText>m</w:delText>
              </w:r>
              <w:r w:rsidRPr="003718E9" w:rsidDel="00B90149">
                <w:rPr>
                  <w:rFonts w:ascii="Trebuchet MS" w:hAnsi="Trebuchet MS"/>
                  <w:lang w:val="en-GB"/>
                </w:rPr>
                <w:delText>iscalculation in an invoice or in a payslip produced by a computer: e.g. total amounts not corresponding to the sum of the transactions?</w:delText>
              </w:r>
            </w:del>
          </w:p>
        </w:tc>
        <w:tc>
          <w:tcPr>
            <w:tcW w:w="1073" w:type="dxa"/>
          </w:tcPr>
          <w:p w14:paraId="0F1E7624" w14:textId="0B01DE39" w:rsidR="007E7B23" w:rsidRPr="00AC38A1" w:rsidDel="00B90149" w:rsidRDefault="007E7B23" w:rsidP="009F07E3">
            <w:pPr>
              <w:spacing w:line="276" w:lineRule="auto"/>
              <w:rPr>
                <w:del w:id="94" w:author="DESISLAVA ASENOVA PETKOVA" w:date="2020-10-06T10:14:00Z"/>
                <w:rFonts w:ascii="Trebuchet MS" w:hAnsi="Trebuchet MS"/>
                <w:b/>
                <w:sz w:val="22"/>
                <w:szCs w:val="22"/>
                <w:lang w:val="en-GB"/>
              </w:rPr>
            </w:pPr>
            <w:del w:id="95" w:author="DESISLAVA ASENOVA PETKOVA" w:date="2020-10-06T10:14:00Z">
              <w:r w:rsidRPr="00AC38A1" w:rsidDel="00B90149">
                <w:rPr>
                  <w:rFonts w:ascii="Trebuchet MS" w:hAnsi="Trebuchet MS"/>
                  <w:b/>
                  <w:sz w:val="22"/>
                  <w:szCs w:val="22"/>
                  <w:lang w:val="en-GB"/>
                </w:rPr>
                <w:delText xml:space="preserve">Yes </w:delText>
              </w:r>
            </w:del>
            <w:customXmlDelRangeStart w:id="96" w:author="DESISLAVA ASENOVA PETKOVA" w:date="2020-10-06T10:14:00Z"/>
            <w:sdt>
              <w:sdtPr>
                <w:rPr>
                  <w:rFonts w:ascii="Trebuchet MS" w:hAnsi="Trebuchet MS"/>
                  <w:b/>
                  <w:sz w:val="22"/>
                  <w:szCs w:val="22"/>
                  <w:lang w:val="en-GB"/>
                </w:rPr>
                <w:id w:val="1232266944"/>
                <w14:checkbox>
                  <w14:checked w14:val="0"/>
                  <w14:checkedState w14:val="2612" w14:font="MS Gothic"/>
                  <w14:uncheckedState w14:val="2610" w14:font="MS Gothic"/>
                </w14:checkbox>
              </w:sdtPr>
              <w:sdtEndPr/>
              <w:sdtContent>
                <w:customXmlDelRangeEnd w:id="96"/>
                <w:del w:id="97" w:author="DESISLAVA ASENOVA PETKOVA" w:date="2020-10-06T10:14:00Z">
                  <w:r w:rsidRPr="00AC38A1" w:rsidDel="00B90149">
                    <w:rPr>
                      <w:rFonts w:ascii="MS Gothic" w:eastAsia="MS Gothic" w:hAnsi="MS Gothic" w:hint="eastAsia"/>
                      <w:b/>
                      <w:sz w:val="22"/>
                      <w:szCs w:val="22"/>
                      <w:lang w:val="en-GB"/>
                    </w:rPr>
                    <w:delText>☐</w:delText>
                  </w:r>
                </w:del>
                <w:customXmlDelRangeStart w:id="98" w:author="DESISLAVA ASENOVA PETKOVA" w:date="2020-10-06T10:14:00Z"/>
              </w:sdtContent>
            </w:sdt>
            <w:customXmlDelRangeEnd w:id="98"/>
          </w:p>
        </w:tc>
        <w:tc>
          <w:tcPr>
            <w:tcW w:w="938" w:type="dxa"/>
          </w:tcPr>
          <w:p w14:paraId="1EA7040B" w14:textId="4513205E" w:rsidR="007E7B23" w:rsidRPr="00AC38A1" w:rsidDel="00B90149" w:rsidRDefault="007E7B23" w:rsidP="009F07E3">
            <w:pPr>
              <w:spacing w:line="276" w:lineRule="auto"/>
              <w:rPr>
                <w:del w:id="99" w:author="DESISLAVA ASENOVA PETKOVA" w:date="2020-10-06T10:14:00Z"/>
                <w:rFonts w:ascii="Trebuchet MS" w:hAnsi="Trebuchet MS"/>
                <w:b/>
                <w:sz w:val="22"/>
                <w:szCs w:val="22"/>
                <w:lang w:val="en-GB"/>
              </w:rPr>
            </w:pPr>
            <w:del w:id="100" w:author="DESISLAVA ASENOVA PETKOVA" w:date="2020-10-06T10:14:00Z">
              <w:r w:rsidRPr="00AC38A1" w:rsidDel="00B90149">
                <w:rPr>
                  <w:rFonts w:ascii="Trebuchet MS" w:hAnsi="Trebuchet MS"/>
                  <w:b/>
                  <w:sz w:val="22"/>
                  <w:szCs w:val="22"/>
                  <w:lang w:val="en-GB"/>
                </w:rPr>
                <w:delText xml:space="preserve">No  </w:delText>
              </w:r>
            </w:del>
            <w:customXmlDelRangeStart w:id="101" w:author="DESISLAVA ASENOVA PETKOVA" w:date="2020-10-06T10:14:00Z"/>
            <w:sdt>
              <w:sdtPr>
                <w:rPr>
                  <w:rFonts w:ascii="Trebuchet MS" w:hAnsi="Trebuchet MS"/>
                  <w:b/>
                  <w:sz w:val="22"/>
                  <w:szCs w:val="22"/>
                  <w:lang w:val="en-GB"/>
                </w:rPr>
                <w:id w:val="-1232845240"/>
                <w14:checkbox>
                  <w14:checked w14:val="0"/>
                  <w14:checkedState w14:val="2612" w14:font="MS Gothic"/>
                  <w14:uncheckedState w14:val="2610" w14:font="MS Gothic"/>
                </w14:checkbox>
              </w:sdtPr>
              <w:sdtEndPr/>
              <w:sdtContent>
                <w:customXmlDelRangeEnd w:id="101"/>
                <w:del w:id="102" w:author="DESISLAVA ASENOVA PETKOVA" w:date="2020-10-06T10:14:00Z">
                  <w:r w:rsidRPr="00AC38A1" w:rsidDel="00B90149">
                    <w:rPr>
                      <w:rFonts w:ascii="MS Gothic" w:eastAsia="MS Gothic" w:hAnsi="MS Gothic" w:hint="eastAsia"/>
                      <w:b/>
                      <w:sz w:val="22"/>
                      <w:szCs w:val="22"/>
                      <w:lang w:val="en-GB"/>
                    </w:rPr>
                    <w:delText>☐</w:delText>
                  </w:r>
                </w:del>
                <w:customXmlDelRangeStart w:id="103" w:author="DESISLAVA ASENOVA PETKOVA" w:date="2020-10-06T10:14:00Z"/>
              </w:sdtContent>
            </w:sdt>
            <w:customXmlDelRangeEnd w:id="103"/>
          </w:p>
        </w:tc>
      </w:tr>
      <w:tr w:rsidR="007E7B23" w:rsidRPr="00AC38A1" w:rsidDel="00B90149" w14:paraId="6569899F" w14:textId="2700C5A2" w:rsidTr="003718E9">
        <w:trPr>
          <w:del w:id="104" w:author="DESISLAVA ASENOVA PETKOVA" w:date="2020-10-06T10:14:00Z"/>
        </w:trPr>
        <w:tc>
          <w:tcPr>
            <w:tcW w:w="7650" w:type="dxa"/>
          </w:tcPr>
          <w:p w14:paraId="6E676CAF" w14:textId="40C5ED83" w:rsidR="007E7B23" w:rsidRPr="003718E9" w:rsidDel="00B90149" w:rsidRDefault="00F477E4" w:rsidP="003718E9">
            <w:pPr>
              <w:spacing w:line="276" w:lineRule="auto"/>
              <w:jc w:val="both"/>
              <w:rPr>
                <w:del w:id="105" w:author="DESISLAVA ASENOVA PETKOVA" w:date="2020-10-06T10:14:00Z"/>
                <w:rFonts w:ascii="Trebuchet MS" w:hAnsi="Trebuchet MS"/>
                <w:lang w:val="en-GB"/>
              </w:rPr>
            </w:pPr>
            <w:del w:id="106" w:author="DESISLAVA ASENOVA PETKOVA" w:date="2020-10-06T10:14:00Z">
              <w:r w:rsidRPr="003718E9" w:rsidDel="00B90149">
                <w:rPr>
                  <w:rFonts w:ascii="Trebuchet MS" w:hAnsi="Trebuchet MS"/>
                  <w:lang w:val="en-GB"/>
                </w:rPr>
                <w:delText>Are there</w:delText>
              </w:r>
              <w:r w:rsidRPr="00F477E4" w:rsidDel="00B90149">
                <w:delText xml:space="preserve"> </w:delText>
              </w:r>
              <w:r w:rsidRPr="003718E9" w:rsidDel="00B90149">
                <w:rPr>
                  <w:rFonts w:ascii="Trebuchet MS" w:hAnsi="Trebuchet MS"/>
                  <w:lang w:val="en-GB"/>
                </w:rPr>
                <w:delText>missing obligatory element</w:delText>
              </w:r>
              <w:r w:rsidR="0026032B" w:rsidDel="00B90149">
                <w:rPr>
                  <w:rFonts w:ascii="Trebuchet MS" w:hAnsi="Trebuchet MS"/>
                  <w:lang w:val="en-GB"/>
                </w:rPr>
                <w:delText>s</w:delText>
              </w:r>
              <w:r w:rsidRPr="003718E9" w:rsidDel="00B90149">
                <w:rPr>
                  <w:rFonts w:ascii="Trebuchet MS" w:hAnsi="Trebuchet MS"/>
                  <w:lang w:val="en-GB"/>
                </w:rPr>
                <w:delText xml:space="preserve"> in an invoice: date, Tax Identification Number, invoice’s number, </w:delText>
              </w:r>
              <w:r w:rsidR="0026032B" w:rsidRPr="00F477E4" w:rsidDel="00B90149">
                <w:rPr>
                  <w:rFonts w:ascii="Trebuchet MS" w:hAnsi="Trebuchet MS"/>
                  <w:lang w:val="en-GB"/>
                </w:rPr>
                <w:delText>etc.</w:delText>
              </w:r>
              <w:r w:rsidR="0026032B" w:rsidDel="00B90149">
                <w:rPr>
                  <w:rFonts w:ascii="Trebuchet MS" w:hAnsi="Trebuchet MS"/>
                  <w:lang w:val="en-GB"/>
                </w:rPr>
                <w:delText xml:space="preserve">? </w:delText>
              </w:r>
            </w:del>
          </w:p>
        </w:tc>
        <w:tc>
          <w:tcPr>
            <w:tcW w:w="1073" w:type="dxa"/>
          </w:tcPr>
          <w:p w14:paraId="10C160E0" w14:textId="5ADEFF50" w:rsidR="007E7B23" w:rsidRPr="00AC38A1" w:rsidDel="00B90149" w:rsidRDefault="007E7B23" w:rsidP="009F07E3">
            <w:pPr>
              <w:spacing w:line="276" w:lineRule="auto"/>
              <w:rPr>
                <w:del w:id="107" w:author="DESISLAVA ASENOVA PETKOVA" w:date="2020-10-06T10:14:00Z"/>
                <w:rFonts w:ascii="Trebuchet MS" w:hAnsi="Trebuchet MS"/>
                <w:b/>
                <w:sz w:val="22"/>
                <w:szCs w:val="22"/>
                <w:lang w:val="en-GB"/>
              </w:rPr>
            </w:pPr>
            <w:del w:id="108" w:author="DESISLAVA ASENOVA PETKOVA" w:date="2020-10-06T10:14:00Z">
              <w:r w:rsidRPr="00AC38A1" w:rsidDel="00B90149">
                <w:rPr>
                  <w:rFonts w:ascii="Trebuchet MS" w:hAnsi="Trebuchet MS"/>
                  <w:b/>
                  <w:sz w:val="22"/>
                  <w:szCs w:val="22"/>
                  <w:lang w:val="en-GB"/>
                </w:rPr>
                <w:delText xml:space="preserve">Yes </w:delText>
              </w:r>
            </w:del>
            <w:customXmlDelRangeStart w:id="109" w:author="DESISLAVA ASENOVA PETKOVA" w:date="2020-10-06T10:14:00Z"/>
            <w:sdt>
              <w:sdtPr>
                <w:rPr>
                  <w:rFonts w:ascii="Trebuchet MS" w:hAnsi="Trebuchet MS"/>
                  <w:b/>
                  <w:sz w:val="22"/>
                  <w:szCs w:val="22"/>
                  <w:lang w:val="en-GB"/>
                </w:rPr>
                <w:id w:val="1287157750"/>
                <w14:checkbox>
                  <w14:checked w14:val="0"/>
                  <w14:checkedState w14:val="2612" w14:font="MS Gothic"/>
                  <w14:uncheckedState w14:val="2610" w14:font="MS Gothic"/>
                </w14:checkbox>
              </w:sdtPr>
              <w:sdtEndPr/>
              <w:sdtContent>
                <w:customXmlDelRangeEnd w:id="109"/>
                <w:del w:id="110" w:author="DESISLAVA ASENOVA PETKOVA" w:date="2020-10-06T10:14:00Z">
                  <w:r w:rsidRPr="00AC38A1" w:rsidDel="00B90149">
                    <w:rPr>
                      <w:rFonts w:ascii="MS Gothic" w:eastAsia="MS Gothic" w:hAnsi="MS Gothic" w:hint="eastAsia"/>
                      <w:b/>
                      <w:sz w:val="22"/>
                      <w:szCs w:val="22"/>
                      <w:lang w:val="en-GB"/>
                    </w:rPr>
                    <w:delText>☐</w:delText>
                  </w:r>
                </w:del>
                <w:customXmlDelRangeStart w:id="111" w:author="DESISLAVA ASENOVA PETKOVA" w:date="2020-10-06T10:14:00Z"/>
              </w:sdtContent>
            </w:sdt>
            <w:customXmlDelRangeEnd w:id="111"/>
          </w:p>
        </w:tc>
        <w:tc>
          <w:tcPr>
            <w:tcW w:w="938" w:type="dxa"/>
          </w:tcPr>
          <w:p w14:paraId="65AE290B" w14:textId="3875F7C3" w:rsidR="007E7B23" w:rsidRPr="00AC38A1" w:rsidDel="00B90149" w:rsidRDefault="007E7B23" w:rsidP="009F07E3">
            <w:pPr>
              <w:spacing w:line="276" w:lineRule="auto"/>
              <w:rPr>
                <w:del w:id="112" w:author="DESISLAVA ASENOVA PETKOVA" w:date="2020-10-06T10:14:00Z"/>
                <w:rFonts w:ascii="Trebuchet MS" w:hAnsi="Trebuchet MS"/>
                <w:b/>
                <w:sz w:val="22"/>
                <w:szCs w:val="22"/>
                <w:lang w:val="en-GB"/>
              </w:rPr>
            </w:pPr>
            <w:del w:id="113" w:author="DESISLAVA ASENOVA PETKOVA" w:date="2020-10-06T10:14:00Z">
              <w:r w:rsidRPr="00AC38A1" w:rsidDel="00B90149">
                <w:rPr>
                  <w:rFonts w:ascii="Trebuchet MS" w:hAnsi="Trebuchet MS"/>
                  <w:b/>
                  <w:sz w:val="22"/>
                  <w:szCs w:val="22"/>
                  <w:lang w:val="en-GB"/>
                </w:rPr>
                <w:delText xml:space="preserve">No  </w:delText>
              </w:r>
            </w:del>
            <w:customXmlDelRangeStart w:id="114" w:author="DESISLAVA ASENOVA PETKOVA" w:date="2020-10-06T10:14:00Z"/>
            <w:sdt>
              <w:sdtPr>
                <w:rPr>
                  <w:rFonts w:ascii="Trebuchet MS" w:hAnsi="Trebuchet MS"/>
                  <w:b/>
                  <w:sz w:val="22"/>
                  <w:szCs w:val="22"/>
                  <w:lang w:val="en-GB"/>
                </w:rPr>
                <w:id w:val="1745758120"/>
                <w14:checkbox>
                  <w14:checked w14:val="0"/>
                  <w14:checkedState w14:val="2612" w14:font="MS Gothic"/>
                  <w14:uncheckedState w14:val="2610" w14:font="MS Gothic"/>
                </w14:checkbox>
              </w:sdtPr>
              <w:sdtEndPr/>
              <w:sdtContent>
                <w:customXmlDelRangeEnd w:id="114"/>
                <w:del w:id="115" w:author="DESISLAVA ASENOVA PETKOVA" w:date="2020-10-06T10:14:00Z">
                  <w:r w:rsidRPr="00AC38A1" w:rsidDel="00B90149">
                    <w:rPr>
                      <w:rFonts w:ascii="MS Gothic" w:eastAsia="MS Gothic" w:hAnsi="MS Gothic" w:hint="eastAsia"/>
                      <w:b/>
                      <w:sz w:val="22"/>
                      <w:szCs w:val="22"/>
                      <w:lang w:val="en-GB"/>
                    </w:rPr>
                    <w:delText>☐</w:delText>
                  </w:r>
                </w:del>
                <w:customXmlDelRangeStart w:id="116" w:author="DESISLAVA ASENOVA PETKOVA" w:date="2020-10-06T10:14:00Z"/>
              </w:sdtContent>
            </w:sdt>
            <w:customXmlDelRangeEnd w:id="116"/>
          </w:p>
        </w:tc>
      </w:tr>
      <w:tr w:rsidR="007E7B23" w:rsidRPr="00AC38A1" w:rsidDel="00B90149" w14:paraId="1F2ECD97" w14:textId="187EFB13" w:rsidTr="003718E9">
        <w:trPr>
          <w:del w:id="117" w:author="DESISLAVA ASENOVA PETKOVA" w:date="2020-10-06T10:14:00Z"/>
        </w:trPr>
        <w:tc>
          <w:tcPr>
            <w:tcW w:w="7650" w:type="dxa"/>
          </w:tcPr>
          <w:p w14:paraId="1CD197EB" w14:textId="35ED5127" w:rsidR="007E7B23" w:rsidRPr="003718E9" w:rsidDel="00B90149" w:rsidRDefault="0026032B" w:rsidP="003718E9">
            <w:pPr>
              <w:spacing w:line="276" w:lineRule="auto"/>
              <w:jc w:val="both"/>
              <w:rPr>
                <w:del w:id="118" w:author="DESISLAVA ASENOVA PETKOVA" w:date="2020-10-06T10:14:00Z"/>
                <w:rFonts w:ascii="Trebuchet MS" w:hAnsi="Trebuchet MS"/>
                <w:lang w:val="en-GB"/>
              </w:rPr>
            </w:pPr>
            <w:del w:id="119" w:author="DESISLAVA ASENOVA PETKOVA" w:date="2020-10-06T10:14:00Z">
              <w:r w:rsidRPr="003718E9" w:rsidDel="00B90149">
                <w:rPr>
                  <w:rFonts w:ascii="Trebuchet MS" w:hAnsi="Trebuchet MS"/>
                  <w:lang w:val="en-GB"/>
                </w:rPr>
                <w:delText>Are the stamp and the</w:delText>
              </w:r>
              <w:r w:rsidR="00F477E4" w:rsidRPr="003718E9" w:rsidDel="00B90149">
                <w:rPr>
                  <w:rFonts w:ascii="Trebuchet MS" w:hAnsi="Trebuchet MS"/>
                  <w:lang w:val="en-GB"/>
                </w:rPr>
                <w:delText xml:space="preserve"> signature of person on a set of documents </w:delText>
              </w:r>
              <w:r w:rsidDel="00B90149">
                <w:rPr>
                  <w:rFonts w:ascii="Trebuchet MS" w:hAnsi="Trebuchet MS"/>
                  <w:lang w:val="en-GB"/>
                </w:rPr>
                <w:delText xml:space="preserve">always </w:delText>
              </w:r>
              <w:r w:rsidRPr="003718E9" w:rsidDel="00B90149">
                <w:rPr>
                  <w:rFonts w:ascii="Trebuchet MS" w:hAnsi="Trebuchet MS"/>
                  <w:lang w:val="en-GB"/>
                </w:rPr>
                <w:delText xml:space="preserve">placed on the same mutual position </w:delText>
              </w:r>
              <w:r w:rsidR="00F477E4" w:rsidRPr="003718E9" w:rsidDel="00B90149">
                <w:rPr>
                  <w:rFonts w:ascii="Trebuchet MS" w:hAnsi="Trebuchet MS"/>
                  <w:lang w:val="en-GB"/>
                </w:rPr>
                <w:delText>suggesting the use of an image (and not a genuine signature): it may be a computer-generated image used to falsify the documents</w:delText>
              </w:r>
              <w:r w:rsidDel="00B90149">
                <w:rPr>
                  <w:rFonts w:ascii="Trebuchet MS" w:hAnsi="Trebuchet MS"/>
                  <w:lang w:val="en-GB"/>
                </w:rPr>
                <w:delText>?</w:delText>
              </w:r>
            </w:del>
          </w:p>
        </w:tc>
        <w:tc>
          <w:tcPr>
            <w:tcW w:w="1073" w:type="dxa"/>
          </w:tcPr>
          <w:p w14:paraId="2FBDCF37" w14:textId="62768EC8" w:rsidR="007E7B23" w:rsidRPr="00AC38A1" w:rsidDel="00B90149" w:rsidRDefault="007E7B23" w:rsidP="009F07E3">
            <w:pPr>
              <w:spacing w:line="276" w:lineRule="auto"/>
              <w:rPr>
                <w:del w:id="120" w:author="DESISLAVA ASENOVA PETKOVA" w:date="2020-10-06T10:14:00Z"/>
                <w:rFonts w:ascii="Trebuchet MS" w:hAnsi="Trebuchet MS"/>
                <w:b/>
                <w:sz w:val="22"/>
                <w:szCs w:val="22"/>
                <w:lang w:val="en-GB"/>
              </w:rPr>
            </w:pPr>
            <w:del w:id="121" w:author="DESISLAVA ASENOVA PETKOVA" w:date="2020-10-06T10:14:00Z">
              <w:r w:rsidRPr="00AC38A1" w:rsidDel="00B90149">
                <w:rPr>
                  <w:rFonts w:ascii="Trebuchet MS" w:hAnsi="Trebuchet MS"/>
                  <w:b/>
                  <w:sz w:val="22"/>
                  <w:szCs w:val="22"/>
                  <w:lang w:val="en-GB"/>
                </w:rPr>
                <w:delText xml:space="preserve">Yes </w:delText>
              </w:r>
            </w:del>
            <w:customXmlDelRangeStart w:id="122" w:author="DESISLAVA ASENOVA PETKOVA" w:date="2020-10-06T10:14:00Z"/>
            <w:sdt>
              <w:sdtPr>
                <w:rPr>
                  <w:rFonts w:ascii="Trebuchet MS" w:hAnsi="Trebuchet MS"/>
                  <w:b/>
                  <w:sz w:val="22"/>
                  <w:szCs w:val="22"/>
                  <w:lang w:val="en-GB"/>
                </w:rPr>
                <w:id w:val="-697928823"/>
                <w14:checkbox>
                  <w14:checked w14:val="0"/>
                  <w14:checkedState w14:val="2612" w14:font="MS Gothic"/>
                  <w14:uncheckedState w14:val="2610" w14:font="MS Gothic"/>
                </w14:checkbox>
              </w:sdtPr>
              <w:sdtEndPr/>
              <w:sdtContent>
                <w:customXmlDelRangeEnd w:id="122"/>
                <w:del w:id="123" w:author="DESISLAVA ASENOVA PETKOVA" w:date="2020-10-06T10:14:00Z">
                  <w:r w:rsidRPr="00AC38A1" w:rsidDel="00B90149">
                    <w:rPr>
                      <w:rFonts w:ascii="MS Gothic" w:eastAsia="MS Gothic" w:hAnsi="MS Gothic" w:hint="eastAsia"/>
                      <w:b/>
                      <w:sz w:val="22"/>
                      <w:szCs w:val="22"/>
                      <w:lang w:val="en-GB"/>
                    </w:rPr>
                    <w:delText>☐</w:delText>
                  </w:r>
                </w:del>
                <w:customXmlDelRangeStart w:id="124" w:author="DESISLAVA ASENOVA PETKOVA" w:date="2020-10-06T10:14:00Z"/>
              </w:sdtContent>
            </w:sdt>
            <w:customXmlDelRangeEnd w:id="124"/>
          </w:p>
        </w:tc>
        <w:tc>
          <w:tcPr>
            <w:tcW w:w="938" w:type="dxa"/>
          </w:tcPr>
          <w:p w14:paraId="1FC33757" w14:textId="77D5059F" w:rsidR="007E7B23" w:rsidRPr="00AC38A1" w:rsidDel="00B90149" w:rsidRDefault="007E7B23" w:rsidP="009F07E3">
            <w:pPr>
              <w:spacing w:line="276" w:lineRule="auto"/>
              <w:rPr>
                <w:del w:id="125" w:author="DESISLAVA ASENOVA PETKOVA" w:date="2020-10-06T10:14:00Z"/>
                <w:rFonts w:ascii="Trebuchet MS" w:hAnsi="Trebuchet MS"/>
                <w:b/>
                <w:sz w:val="22"/>
                <w:szCs w:val="22"/>
                <w:lang w:val="en-GB"/>
              </w:rPr>
            </w:pPr>
            <w:del w:id="126" w:author="DESISLAVA ASENOVA PETKOVA" w:date="2020-10-06T10:14:00Z">
              <w:r w:rsidRPr="00AC38A1" w:rsidDel="00B90149">
                <w:rPr>
                  <w:rFonts w:ascii="Trebuchet MS" w:hAnsi="Trebuchet MS"/>
                  <w:b/>
                  <w:sz w:val="22"/>
                  <w:szCs w:val="22"/>
                  <w:lang w:val="en-GB"/>
                </w:rPr>
                <w:delText xml:space="preserve">No  </w:delText>
              </w:r>
            </w:del>
            <w:customXmlDelRangeStart w:id="127" w:author="DESISLAVA ASENOVA PETKOVA" w:date="2020-10-06T10:14:00Z"/>
            <w:sdt>
              <w:sdtPr>
                <w:rPr>
                  <w:rFonts w:ascii="Trebuchet MS" w:hAnsi="Trebuchet MS"/>
                  <w:b/>
                  <w:sz w:val="22"/>
                  <w:szCs w:val="22"/>
                  <w:lang w:val="en-GB"/>
                </w:rPr>
                <w:id w:val="-1508207188"/>
                <w14:checkbox>
                  <w14:checked w14:val="0"/>
                  <w14:checkedState w14:val="2612" w14:font="MS Gothic"/>
                  <w14:uncheckedState w14:val="2610" w14:font="MS Gothic"/>
                </w14:checkbox>
              </w:sdtPr>
              <w:sdtEndPr/>
              <w:sdtContent>
                <w:customXmlDelRangeEnd w:id="127"/>
                <w:del w:id="128" w:author="DESISLAVA ASENOVA PETKOVA" w:date="2020-10-06T10:14:00Z">
                  <w:r w:rsidRPr="00AC38A1" w:rsidDel="00B90149">
                    <w:rPr>
                      <w:rFonts w:ascii="MS Gothic" w:eastAsia="MS Gothic" w:hAnsi="MS Gothic" w:hint="eastAsia"/>
                      <w:b/>
                      <w:sz w:val="22"/>
                      <w:szCs w:val="22"/>
                      <w:lang w:val="en-GB"/>
                    </w:rPr>
                    <w:delText>☐</w:delText>
                  </w:r>
                </w:del>
                <w:customXmlDelRangeStart w:id="129" w:author="DESISLAVA ASENOVA PETKOVA" w:date="2020-10-06T10:14:00Z"/>
              </w:sdtContent>
            </w:sdt>
            <w:customXmlDelRangeEnd w:id="129"/>
          </w:p>
        </w:tc>
      </w:tr>
      <w:tr w:rsidR="007E7B23" w:rsidRPr="00AC38A1" w:rsidDel="00B90149" w14:paraId="54FA7DBE" w14:textId="6E1A5CF6" w:rsidTr="003718E9">
        <w:trPr>
          <w:del w:id="130" w:author="DESISLAVA ASENOVA PETKOVA" w:date="2020-10-06T10:14:00Z"/>
        </w:trPr>
        <w:tc>
          <w:tcPr>
            <w:tcW w:w="7650" w:type="dxa"/>
          </w:tcPr>
          <w:p w14:paraId="6191CA2F" w14:textId="09FE6885" w:rsidR="007E7B23" w:rsidRPr="003718E9" w:rsidDel="00B90149" w:rsidRDefault="0026032B" w:rsidP="003718E9">
            <w:pPr>
              <w:spacing w:line="276" w:lineRule="auto"/>
              <w:jc w:val="both"/>
              <w:rPr>
                <w:del w:id="131" w:author="DESISLAVA ASENOVA PETKOVA" w:date="2020-10-06T10:14:00Z"/>
                <w:rFonts w:ascii="Trebuchet MS" w:hAnsi="Trebuchet MS"/>
                <w:lang w:val="en-GB"/>
              </w:rPr>
            </w:pPr>
            <w:del w:id="132" w:author="DESISLAVA ASENOVA PETKOVA" w:date="2020-10-06T10:14:00Z">
              <w:r w:rsidRPr="003718E9" w:rsidDel="00B90149">
                <w:rPr>
                  <w:rFonts w:ascii="Trebuchet MS" w:hAnsi="Trebuchet MS"/>
                  <w:lang w:val="en-GB"/>
                </w:rPr>
                <w:delText>Is there lack of contact details of companies or persons, like phone number, emails etc</w:delText>
              </w:r>
              <w:r w:rsidR="00824679" w:rsidRPr="003718E9" w:rsidDel="00B90149">
                <w:rPr>
                  <w:rFonts w:ascii="Trebuchet MS" w:hAnsi="Trebuchet MS"/>
                  <w:lang w:val="en-GB"/>
                </w:rPr>
                <w:delText>.?</w:delText>
              </w:r>
              <w:r w:rsidRPr="003718E9" w:rsidDel="00B90149">
                <w:rPr>
                  <w:rFonts w:ascii="Trebuchet MS" w:hAnsi="Trebuchet MS"/>
                  <w:lang w:val="en-GB"/>
                </w:rPr>
                <w:delText xml:space="preserve"> </w:delText>
              </w:r>
            </w:del>
          </w:p>
        </w:tc>
        <w:tc>
          <w:tcPr>
            <w:tcW w:w="1073" w:type="dxa"/>
          </w:tcPr>
          <w:p w14:paraId="31064CFC" w14:textId="0E97D8C3" w:rsidR="007E7B23" w:rsidRPr="00AC38A1" w:rsidDel="00B90149" w:rsidRDefault="007E7B23" w:rsidP="009F07E3">
            <w:pPr>
              <w:spacing w:line="276" w:lineRule="auto"/>
              <w:rPr>
                <w:del w:id="133" w:author="DESISLAVA ASENOVA PETKOVA" w:date="2020-10-06T10:14:00Z"/>
                <w:rFonts w:ascii="Trebuchet MS" w:hAnsi="Trebuchet MS"/>
                <w:b/>
                <w:sz w:val="22"/>
                <w:szCs w:val="22"/>
                <w:lang w:val="en-GB"/>
              </w:rPr>
            </w:pPr>
            <w:del w:id="134" w:author="DESISLAVA ASENOVA PETKOVA" w:date="2020-10-06T10:14:00Z">
              <w:r w:rsidRPr="00AC38A1" w:rsidDel="00B90149">
                <w:rPr>
                  <w:rFonts w:ascii="Trebuchet MS" w:hAnsi="Trebuchet MS"/>
                  <w:b/>
                  <w:sz w:val="22"/>
                  <w:szCs w:val="22"/>
                  <w:lang w:val="en-GB"/>
                </w:rPr>
                <w:delText xml:space="preserve">Yes </w:delText>
              </w:r>
            </w:del>
            <w:customXmlDelRangeStart w:id="135" w:author="DESISLAVA ASENOVA PETKOVA" w:date="2020-10-06T10:14:00Z"/>
            <w:sdt>
              <w:sdtPr>
                <w:rPr>
                  <w:rFonts w:ascii="Trebuchet MS" w:hAnsi="Trebuchet MS"/>
                  <w:b/>
                  <w:sz w:val="22"/>
                  <w:szCs w:val="22"/>
                  <w:lang w:val="en-GB"/>
                </w:rPr>
                <w:id w:val="390621783"/>
                <w14:checkbox>
                  <w14:checked w14:val="0"/>
                  <w14:checkedState w14:val="2612" w14:font="MS Gothic"/>
                  <w14:uncheckedState w14:val="2610" w14:font="MS Gothic"/>
                </w14:checkbox>
              </w:sdtPr>
              <w:sdtEndPr/>
              <w:sdtContent>
                <w:customXmlDelRangeEnd w:id="135"/>
                <w:del w:id="136" w:author="DESISLAVA ASENOVA PETKOVA" w:date="2020-10-06T10:14:00Z">
                  <w:r w:rsidRPr="00AC38A1" w:rsidDel="00B90149">
                    <w:rPr>
                      <w:rFonts w:ascii="MS Gothic" w:eastAsia="MS Gothic" w:hAnsi="MS Gothic" w:hint="eastAsia"/>
                      <w:b/>
                      <w:sz w:val="22"/>
                      <w:szCs w:val="22"/>
                      <w:lang w:val="en-GB"/>
                    </w:rPr>
                    <w:delText>☐</w:delText>
                  </w:r>
                </w:del>
                <w:customXmlDelRangeStart w:id="137" w:author="DESISLAVA ASENOVA PETKOVA" w:date="2020-10-06T10:14:00Z"/>
              </w:sdtContent>
            </w:sdt>
            <w:customXmlDelRangeEnd w:id="137"/>
          </w:p>
        </w:tc>
        <w:tc>
          <w:tcPr>
            <w:tcW w:w="938" w:type="dxa"/>
          </w:tcPr>
          <w:p w14:paraId="59C42634" w14:textId="4D120DB9" w:rsidR="007E7B23" w:rsidRPr="00AC38A1" w:rsidDel="00B90149" w:rsidRDefault="007E7B23" w:rsidP="009F07E3">
            <w:pPr>
              <w:spacing w:line="276" w:lineRule="auto"/>
              <w:rPr>
                <w:del w:id="138" w:author="DESISLAVA ASENOVA PETKOVA" w:date="2020-10-06T10:14:00Z"/>
                <w:rFonts w:ascii="Trebuchet MS" w:hAnsi="Trebuchet MS"/>
                <w:b/>
                <w:sz w:val="22"/>
                <w:szCs w:val="22"/>
                <w:lang w:val="en-GB"/>
              </w:rPr>
            </w:pPr>
            <w:del w:id="139" w:author="DESISLAVA ASENOVA PETKOVA" w:date="2020-10-06T10:14:00Z">
              <w:r w:rsidRPr="00AC38A1" w:rsidDel="00B90149">
                <w:rPr>
                  <w:rFonts w:ascii="Trebuchet MS" w:hAnsi="Trebuchet MS"/>
                  <w:b/>
                  <w:sz w:val="22"/>
                  <w:szCs w:val="22"/>
                  <w:lang w:val="en-GB"/>
                </w:rPr>
                <w:delText xml:space="preserve">No  </w:delText>
              </w:r>
            </w:del>
            <w:customXmlDelRangeStart w:id="140" w:author="DESISLAVA ASENOVA PETKOVA" w:date="2020-10-06T10:14:00Z"/>
            <w:sdt>
              <w:sdtPr>
                <w:rPr>
                  <w:rFonts w:ascii="Trebuchet MS" w:hAnsi="Trebuchet MS"/>
                  <w:b/>
                  <w:sz w:val="22"/>
                  <w:szCs w:val="22"/>
                  <w:lang w:val="en-GB"/>
                </w:rPr>
                <w:id w:val="-629707018"/>
                <w14:checkbox>
                  <w14:checked w14:val="0"/>
                  <w14:checkedState w14:val="2612" w14:font="MS Gothic"/>
                  <w14:uncheckedState w14:val="2610" w14:font="MS Gothic"/>
                </w14:checkbox>
              </w:sdtPr>
              <w:sdtEndPr/>
              <w:sdtContent>
                <w:customXmlDelRangeEnd w:id="140"/>
                <w:del w:id="141" w:author="DESISLAVA ASENOVA PETKOVA" w:date="2020-10-06T10:14:00Z">
                  <w:r w:rsidRPr="00AC38A1" w:rsidDel="00B90149">
                    <w:rPr>
                      <w:rFonts w:ascii="MS Gothic" w:eastAsia="MS Gothic" w:hAnsi="MS Gothic" w:hint="eastAsia"/>
                      <w:b/>
                      <w:sz w:val="22"/>
                      <w:szCs w:val="22"/>
                      <w:lang w:val="en-GB"/>
                    </w:rPr>
                    <w:delText>☐</w:delText>
                  </w:r>
                </w:del>
                <w:customXmlDelRangeStart w:id="142" w:author="DESISLAVA ASENOVA PETKOVA" w:date="2020-10-06T10:14:00Z"/>
              </w:sdtContent>
            </w:sdt>
            <w:customXmlDelRangeEnd w:id="142"/>
          </w:p>
        </w:tc>
      </w:tr>
      <w:tr w:rsidR="007E7B23" w:rsidRPr="00AC38A1" w:rsidDel="00B90149" w14:paraId="5030E19C" w14:textId="7615ACE4" w:rsidTr="003718E9">
        <w:trPr>
          <w:del w:id="143" w:author="DESISLAVA ASENOVA PETKOVA" w:date="2020-10-06T10:14:00Z"/>
        </w:trPr>
        <w:tc>
          <w:tcPr>
            <w:tcW w:w="7650" w:type="dxa"/>
          </w:tcPr>
          <w:p w14:paraId="28B6CE99" w14:textId="152EFE5F" w:rsidR="007E7B23" w:rsidRPr="003718E9" w:rsidDel="00B90149" w:rsidRDefault="00824679" w:rsidP="003718E9">
            <w:pPr>
              <w:spacing w:line="276" w:lineRule="auto"/>
              <w:jc w:val="both"/>
              <w:rPr>
                <w:del w:id="144" w:author="DESISLAVA ASENOVA PETKOVA" w:date="2020-10-06T10:14:00Z"/>
                <w:rFonts w:ascii="Trebuchet MS" w:hAnsi="Trebuchet MS"/>
                <w:lang w:val="en-GB"/>
              </w:rPr>
            </w:pPr>
            <w:del w:id="145" w:author="DESISLAVA ASENOVA PETKOVA" w:date="2020-10-06T10:14:00Z">
              <w:r w:rsidRPr="003718E9" w:rsidDel="00B90149">
                <w:rPr>
                  <w:rFonts w:ascii="Trebuchet MS" w:hAnsi="Trebuchet MS"/>
                  <w:lang w:val="en-GB"/>
                </w:rPr>
                <w:delText>Is there absence of serial numbers</w:delText>
              </w:r>
              <w:r w:rsidR="00A2411A" w:rsidDel="00B90149">
                <w:rPr>
                  <w:rFonts w:ascii="Trebuchet MS" w:hAnsi="Trebuchet MS"/>
                  <w:lang w:val="en-GB"/>
                </w:rPr>
                <w:delText xml:space="preserve"> on invoices and delivery notes/acceptance protocols </w:delText>
              </w:r>
              <w:r w:rsidRPr="003718E9" w:rsidDel="00B90149">
                <w:rPr>
                  <w:rFonts w:ascii="Trebuchet MS" w:hAnsi="Trebuchet MS"/>
                  <w:lang w:val="en-GB"/>
                </w:rPr>
                <w:delText xml:space="preserve">for goods, which are usually marked by serial numbers (electronics, production lines, etc.)? </w:delText>
              </w:r>
            </w:del>
          </w:p>
        </w:tc>
        <w:tc>
          <w:tcPr>
            <w:tcW w:w="1073" w:type="dxa"/>
          </w:tcPr>
          <w:p w14:paraId="08207EA1" w14:textId="5BB69BEA" w:rsidR="007E7B23" w:rsidRPr="00AC38A1" w:rsidDel="00B90149" w:rsidRDefault="007E7B23" w:rsidP="009F07E3">
            <w:pPr>
              <w:spacing w:line="276" w:lineRule="auto"/>
              <w:rPr>
                <w:del w:id="146" w:author="DESISLAVA ASENOVA PETKOVA" w:date="2020-10-06T10:14:00Z"/>
                <w:rFonts w:ascii="Trebuchet MS" w:hAnsi="Trebuchet MS"/>
                <w:b/>
                <w:sz w:val="22"/>
                <w:szCs w:val="22"/>
                <w:lang w:val="en-GB"/>
              </w:rPr>
            </w:pPr>
            <w:del w:id="147" w:author="DESISLAVA ASENOVA PETKOVA" w:date="2020-10-06T10:14:00Z">
              <w:r w:rsidRPr="00AC38A1" w:rsidDel="00B90149">
                <w:rPr>
                  <w:rFonts w:ascii="Trebuchet MS" w:hAnsi="Trebuchet MS"/>
                  <w:b/>
                  <w:sz w:val="22"/>
                  <w:szCs w:val="22"/>
                  <w:lang w:val="en-GB"/>
                </w:rPr>
                <w:delText xml:space="preserve">Yes </w:delText>
              </w:r>
            </w:del>
            <w:customXmlDelRangeStart w:id="148" w:author="DESISLAVA ASENOVA PETKOVA" w:date="2020-10-06T10:14:00Z"/>
            <w:sdt>
              <w:sdtPr>
                <w:rPr>
                  <w:rFonts w:ascii="Trebuchet MS" w:hAnsi="Trebuchet MS"/>
                  <w:b/>
                  <w:sz w:val="22"/>
                  <w:szCs w:val="22"/>
                  <w:lang w:val="en-GB"/>
                </w:rPr>
                <w:id w:val="165225291"/>
                <w14:checkbox>
                  <w14:checked w14:val="0"/>
                  <w14:checkedState w14:val="2612" w14:font="MS Gothic"/>
                  <w14:uncheckedState w14:val="2610" w14:font="MS Gothic"/>
                </w14:checkbox>
              </w:sdtPr>
              <w:sdtEndPr/>
              <w:sdtContent>
                <w:customXmlDelRangeEnd w:id="148"/>
                <w:del w:id="149" w:author="DESISLAVA ASENOVA PETKOVA" w:date="2020-10-06T10:14:00Z">
                  <w:r w:rsidRPr="00AC38A1" w:rsidDel="00B90149">
                    <w:rPr>
                      <w:rFonts w:ascii="MS Gothic" w:eastAsia="MS Gothic" w:hAnsi="MS Gothic" w:hint="eastAsia"/>
                      <w:b/>
                      <w:sz w:val="22"/>
                      <w:szCs w:val="22"/>
                      <w:lang w:val="en-GB"/>
                    </w:rPr>
                    <w:delText>☐</w:delText>
                  </w:r>
                </w:del>
                <w:customXmlDelRangeStart w:id="150" w:author="DESISLAVA ASENOVA PETKOVA" w:date="2020-10-06T10:14:00Z"/>
              </w:sdtContent>
            </w:sdt>
            <w:customXmlDelRangeEnd w:id="150"/>
          </w:p>
        </w:tc>
        <w:tc>
          <w:tcPr>
            <w:tcW w:w="938" w:type="dxa"/>
          </w:tcPr>
          <w:p w14:paraId="61A69F0F" w14:textId="72B89419" w:rsidR="007E7B23" w:rsidRPr="00AC38A1" w:rsidDel="00B90149" w:rsidRDefault="007E7B23" w:rsidP="009F07E3">
            <w:pPr>
              <w:spacing w:line="276" w:lineRule="auto"/>
              <w:rPr>
                <w:del w:id="151" w:author="DESISLAVA ASENOVA PETKOVA" w:date="2020-10-06T10:14:00Z"/>
                <w:rFonts w:ascii="Trebuchet MS" w:hAnsi="Trebuchet MS"/>
                <w:b/>
                <w:sz w:val="22"/>
                <w:szCs w:val="22"/>
                <w:lang w:val="en-GB"/>
              </w:rPr>
            </w:pPr>
            <w:del w:id="152" w:author="DESISLAVA ASENOVA PETKOVA" w:date="2020-10-06T10:14:00Z">
              <w:r w:rsidRPr="00AC38A1" w:rsidDel="00B90149">
                <w:rPr>
                  <w:rFonts w:ascii="Trebuchet MS" w:hAnsi="Trebuchet MS"/>
                  <w:b/>
                  <w:sz w:val="22"/>
                  <w:szCs w:val="22"/>
                  <w:lang w:val="en-GB"/>
                </w:rPr>
                <w:delText xml:space="preserve">No  </w:delText>
              </w:r>
            </w:del>
            <w:customXmlDelRangeStart w:id="153" w:author="DESISLAVA ASENOVA PETKOVA" w:date="2020-10-06T10:14:00Z"/>
            <w:sdt>
              <w:sdtPr>
                <w:rPr>
                  <w:rFonts w:ascii="Trebuchet MS" w:hAnsi="Trebuchet MS"/>
                  <w:b/>
                  <w:sz w:val="22"/>
                  <w:szCs w:val="22"/>
                  <w:lang w:val="en-GB"/>
                </w:rPr>
                <w:id w:val="1027907512"/>
                <w14:checkbox>
                  <w14:checked w14:val="0"/>
                  <w14:checkedState w14:val="2612" w14:font="MS Gothic"/>
                  <w14:uncheckedState w14:val="2610" w14:font="MS Gothic"/>
                </w14:checkbox>
              </w:sdtPr>
              <w:sdtEndPr/>
              <w:sdtContent>
                <w:customXmlDelRangeEnd w:id="153"/>
                <w:del w:id="154" w:author="DESISLAVA ASENOVA PETKOVA" w:date="2020-10-06T10:14:00Z">
                  <w:r w:rsidRPr="00AC38A1" w:rsidDel="00B90149">
                    <w:rPr>
                      <w:rFonts w:ascii="MS Gothic" w:eastAsia="MS Gothic" w:hAnsi="MS Gothic" w:hint="eastAsia"/>
                      <w:b/>
                      <w:sz w:val="22"/>
                      <w:szCs w:val="22"/>
                      <w:lang w:val="en-GB"/>
                    </w:rPr>
                    <w:delText>☐</w:delText>
                  </w:r>
                </w:del>
                <w:customXmlDelRangeStart w:id="155" w:author="DESISLAVA ASENOVA PETKOVA" w:date="2020-10-06T10:14:00Z"/>
              </w:sdtContent>
            </w:sdt>
            <w:customXmlDelRangeEnd w:id="155"/>
          </w:p>
        </w:tc>
      </w:tr>
      <w:tr w:rsidR="007E7B23" w:rsidRPr="00AC38A1" w:rsidDel="00B90149" w14:paraId="35B5A850" w14:textId="38FBDB6E" w:rsidTr="003718E9">
        <w:trPr>
          <w:del w:id="156" w:author="DESISLAVA ASENOVA PETKOVA" w:date="2020-10-06T10:14:00Z"/>
        </w:trPr>
        <w:tc>
          <w:tcPr>
            <w:tcW w:w="7650" w:type="dxa"/>
          </w:tcPr>
          <w:p w14:paraId="7E4BEB5E" w14:textId="45682261" w:rsidR="007E7B23" w:rsidRPr="00760225" w:rsidDel="00B90149" w:rsidRDefault="00824679" w:rsidP="003718E9">
            <w:pPr>
              <w:spacing w:line="276" w:lineRule="auto"/>
              <w:jc w:val="both"/>
              <w:rPr>
                <w:del w:id="157" w:author="DESISLAVA ASENOVA PETKOVA" w:date="2020-10-06T10:14:00Z"/>
                <w:rFonts w:ascii="Trebuchet MS" w:hAnsi="Trebuchet MS"/>
                <w:b/>
                <w:bCs/>
                <w:lang w:val="en-GB"/>
              </w:rPr>
            </w:pPr>
            <w:del w:id="158" w:author="DESISLAVA ASENOVA PETKOVA" w:date="2020-10-06T10:14:00Z">
              <w:r w:rsidRPr="003718E9" w:rsidDel="00B90149">
                <w:rPr>
                  <w:rFonts w:ascii="Trebuchet MS" w:hAnsi="Trebuchet MS"/>
                  <w:bCs/>
                  <w:lang w:val="en-GB"/>
                </w:rPr>
                <w:delText>Are there descriptions of goods</w:delText>
              </w:r>
              <w:r w:rsidDel="00B90149">
                <w:rPr>
                  <w:rFonts w:ascii="Trebuchet MS" w:hAnsi="Trebuchet MS"/>
                  <w:bCs/>
                  <w:lang w:val="en-GB"/>
                </w:rPr>
                <w:delText xml:space="preserve">, works </w:delText>
              </w:r>
              <w:r w:rsidRPr="003718E9" w:rsidDel="00B90149">
                <w:rPr>
                  <w:rFonts w:ascii="Trebuchet MS" w:hAnsi="Trebuchet MS"/>
                  <w:bCs/>
                  <w:lang w:val="en-GB"/>
                </w:rPr>
                <w:delText>or services in a vague manner?</w:delText>
              </w:r>
              <w:r w:rsidDel="00B90149">
                <w:rPr>
                  <w:rFonts w:ascii="Trebuchet MS" w:hAnsi="Trebuchet MS"/>
                  <w:b/>
                  <w:bCs/>
                  <w:lang w:val="en-GB"/>
                </w:rPr>
                <w:delText xml:space="preserve"> </w:delText>
              </w:r>
            </w:del>
          </w:p>
        </w:tc>
        <w:tc>
          <w:tcPr>
            <w:tcW w:w="1073" w:type="dxa"/>
          </w:tcPr>
          <w:p w14:paraId="41918336" w14:textId="54A89B1D" w:rsidR="007E7B23" w:rsidRPr="00AC38A1" w:rsidDel="00B90149" w:rsidRDefault="007E7B23" w:rsidP="009F07E3">
            <w:pPr>
              <w:spacing w:line="276" w:lineRule="auto"/>
              <w:rPr>
                <w:del w:id="159" w:author="DESISLAVA ASENOVA PETKOVA" w:date="2020-10-06T10:14:00Z"/>
                <w:rFonts w:ascii="Trebuchet MS" w:hAnsi="Trebuchet MS"/>
                <w:b/>
                <w:sz w:val="22"/>
                <w:szCs w:val="22"/>
                <w:lang w:val="en-GB"/>
              </w:rPr>
            </w:pPr>
            <w:del w:id="160" w:author="DESISLAVA ASENOVA PETKOVA" w:date="2020-10-06T10:14:00Z">
              <w:r w:rsidRPr="00AC38A1" w:rsidDel="00B90149">
                <w:rPr>
                  <w:rFonts w:ascii="Trebuchet MS" w:hAnsi="Trebuchet MS"/>
                  <w:b/>
                  <w:sz w:val="22"/>
                  <w:szCs w:val="22"/>
                  <w:lang w:val="en-GB"/>
                </w:rPr>
                <w:delText xml:space="preserve">Yes </w:delText>
              </w:r>
            </w:del>
            <w:customXmlDelRangeStart w:id="161" w:author="DESISLAVA ASENOVA PETKOVA" w:date="2020-10-06T10:14:00Z"/>
            <w:sdt>
              <w:sdtPr>
                <w:rPr>
                  <w:rFonts w:ascii="Trebuchet MS" w:hAnsi="Trebuchet MS"/>
                  <w:b/>
                  <w:sz w:val="22"/>
                  <w:szCs w:val="22"/>
                  <w:lang w:val="en-GB"/>
                </w:rPr>
                <w:id w:val="1773435669"/>
                <w14:checkbox>
                  <w14:checked w14:val="0"/>
                  <w14:checkedState w14:val="2612" w14:font="MS Gothic"/>
                  <w14:uncheckedState w14:val="2610" w14:font="MS Gothic"/>
                </w14:checkbox>
              </w:sdtPr>
              <w:sdtEndPr/>
              <w:sdtContent>
                <w:customXmlDelRangeEnd w:id="161"/>
                <w:del w:id="162" w:author="DESISLAVA ASENOVA PETKOVA" w:date="2020-10-06T10:14:00Z">
                  <w:r w:rsidRPr="00AC38A1" w:rsidDel="00B90149">
                    <w:rPr>
                      <w:rFonts w:ascii="MS Gothic" w:eastAsia="MS Gothic" w:hAnsi="MS Gothic" w:hint="eastAsia"/>
                      <w:b/>
                      <w:sz w:val="22"/>
                      <w:szCs w:val="22"/>
                      <w:lang w:val="en-GB"/>
                    </w:rPr>
                    <w:delText>☐</w:delText>
                  </w:r>
                </w:del>
                <w:customXmlDelRangeStart w:id="163" w:author="DESISLAVA ASENOVA PETKOVA" w:date="2020-10-06T10:14:00Z"/>
              </w:sdtContent>
            </w:sdt>
            <w:customXmlDelRangeEnd w:id="163"/>
          </w:p>
        </w:tc>
        <w:tc>
          <w:tcPr>
            <w:tcW w:w="938" w:type="dxa"/>
          </w:tcPr>
          <w:p w14:paraId="06639772" w14:textId="7C271061" w:rsidR="007E7B23" w:rsidRPr="00AC38A1" w:rsidDel="00B90149" w:rsidRDefault="007E7B23" w:rsidP="009F07E3">
            <w:pPr>
              <w:spacing w:line="276" w:lineRule="auto"/>
              <w:rPr>
                <w:del w:id="164" w:author="DESISLAVA ASENOVA PETKOVA" w:date="2020-10-06T10:14:00Z"/>
                <w:rFonts w:ascii="Trebuchet MS" w:hAnsi="Trebuchet MS"/>
                <w:b/>
                <w:sz w:val="22"/>
                <w:szCs w:val="22"/>
                <w:lang w:val="en-GB"/>
              </w:rPr>
            </w:pPr>
            <w:del w:id="165" w:author="DESISLAVA ASENOVA PETKOVA" w:date="2020-10-06T10:14:00Z">
              <w:r w:rsidRPr="00AC38A1" w:rsidDel="00B90149">
                <w:rPr>
                  <w:rFonts w:ascii="Trebuchet MS" w:hAnsi="Trebuchet MS"/>
                  <w:b/>
                  <w:sz w:val="22"/>
                  <w:szCs w:val="22"/>
                  <w:lang w:val="en-GB"/>
                </w:rPr>
                <w:delText xml:space="preserve">No  </w:delText>
              </w:r>
            </w:del>
            <w:customXmlDelRangeStart w:id="166" w:author="DESISLAVA ASENOVA PETKOVA" w:date="2020-10-06T10:14:00Z"/>
            <w:sdt>
              <w:sdtPr>
                <w:rPr>
                  <w:rFonts w:ascii="Trebuchet MS" w:hAnsi="Trebuchet MS"/>
                  <w:b/>
                  <w:sz w:val="22"/>
                  <w:szCs w:val="22"/>
                  <w:lang w:val="en-GB"/>
                </w:rPr>
                <w:id w:val="760336811"/>
                <w14:checkbox>
                  <w14:checked w14:val="0"/>
                  <w14:checkedState w14:val="2612" w14:font="MS Gothic"/>
                  <w14:uncheckedState w14:val="2610" w14:font="MS Gothic"/>
                </w14:checkbox>
              </w:sdtPr>
              <w:sdtEndPr/>
              <w:sdtContent>
                <w:customXmlDelRangeEnd w:id="166"/>
                <w:del w:id="167" w:author="DESISLAVA ASENOVA PETKOVA" w:date="2020-10-06T10:14:00Z">
                  <w:r w:rsidRPr="00AC38A1" w:rsidDel="00B90149">
                    <w:rPr>
                      <w:rFonts w:ascii="MS Gothic" w:eastAsia="MS Gothic" w:hAnsi="MS Gothic" w:hint="eastAsia"/>
                      <w:b/>
                      <w:sz w:val="22"/>
                      <w:szCs w:val="22"/>
                      <w:lang w:val="en-GB"/>
                    </w:rPr>
                    <w:delText>☐</w:delText>
                  </w:r>
                </w:del>
                <w:customXmlDelRangeStart w:id="168" w:author="DESISLAVA ASENOVA PETKOVA" w:date="2020-10-06T10:14:00Z"/>
              </w:sdtContent>
            </w:sdt>
            <w:customXmlDelRangeEnd w:id="168"/>
          </w:p>
        </w:tc>
      </w:tr>
      <w:tr w:rsidR="007E7B23" w:rsidDel="00B90149" w14:paraId="64217A9B" w14:textId="6D2D28B2" w:rsidTr="003718E9">
        <w:trPr>
          <w:del w:id="169" w:author="DESISLAVA ASENOVA PETKOVA" w:date="2020-10-06T10:14:00Z"/>
        </w:trPr>
        <w:tc>
          <w:tcPr>
            <w:tcW w:w="7650" w:type="dxa"/>
          </w:tcPr>
          <w:p w14:paraId="1506CBDF" w14:textId="35DE81AB" w:rsidR="007E7B23" w:rsidDel="00B90149" w:rsidRDefault="007E7B23" w:rsidP="00B45A75">
            <w:pPr>
              <w:spacing w:line="276" w:lineRule="auto"/>
              <w:rPr>
                <w:del w:id="170" w:author="DESISLAVA ASENOVA PETKOVA" w:date="2020-10-06T10:14:00Z"/>
                <w:rFonts w:ascii="Trebuchet MS" w:hAnsi="Trebuchet MS"/>
                <w:b/>
                <w:lang w:val="en-GB"/>
              </w:rPr>
            </w:pPr>
            <w:del w:id="171" w:author="DESISLAVA ASENOVA PETKOVA" w:date="2020-10-06T10:14:00Z">
              <w:r w:rsidDel="00B90149">
                <w:rPr>
                  <w:rFonts w:ascii="Trebuchet MS" w:hAnsi="Trebuchet MS"/>
                  <w:b/>
                  <w:bCs/>
                  <w:lang w:val="en-GB"/>
                </w:rPr>
                <w:delText xml:space="preserve">3. </w:delText>
              </w:r>
              <w:r w:rsidRPr="00C938FB" w:rsidDel="00B90149">
                <w:rPr>
                  <w:rFonts w:ascii="Trebuchet MS" w:hAnsi="Trebuchet MS"/>
                  <w:b/>
                  <w:bCs/>
                  <w:lang w:val="en-GB"/>
                </w:rPr>
                <w:delText>Red flags on Circumstances</w:delText>
              </w:r>
              <w:r w:rsidDel="00B90149">
                <w:rPr>
                  <w:rFonts w:ascii="Trebuchet MS" w:hAnsi="Trebuchet MS"/>
                  <w:b/>
                  <w:bCs/>
                  <w:lang w:val="en-GB"/>
                </w:rPr>
                <w:delText xml:space="preserve"> </w:delText>
              </w:r>
            </w:del>
          </w:p>
        </w:tc>
        <w:tc>
          <w:tcPr>
            <w:tcW w:w="1073" w:type="dxa"/>
          </w:tcPr>
          <w:p w14:paraId="40C7F670" w14:textId="34215BFB" w:rsidR="007E7B23" w:rsidDel="00B90149" w:rsidRDefault="007E7B23" w:rsidP="00B45A75">
            <w:pPr>
              <w:spacing w:line="276" w:lineRule="auto"/>
              <w:rPr>
                <w:del w:id="172" w:author="DESISLAVA ASENOVA PETKOVA" w:date="2020-10-06T10:14:00Z"/>
                <w:rFonts w:ascii="Trebuchet MS" w:hAnsi="Trebuchet MS"/>
                <w:b/>
                <w:lang w:val="en-GB"/>
              </w:rPr>
            </w:pPr>
          </w:p>
        </w:tc>
        <w:tc>
          <w:tcPr>
            <w:tcW w:w="938" w:type="dxa"/>
          </w:tcPr>
          <w:p w14:paraId="52460B04" w14:textId="7ED2845F" w:rsidR="007E7B23" w:rsidDel="00B90149" w:rsidRDefault="007E7B23" w:rsidP="00B45A75">
            <w:pPr>
              <w:spacing w:line="276" w:lineRule="auto"/>
              <w:rPr>
                <w:del w:id="173" w:author="DESISLAVA ASENOVA PETKOVA" w:date="2020-10-06T10:14:00Z"/>
                <w:rFonts w:ascii="Trebuchet MS" w:hAnsi="Trebuchet MS"/>
                <w:b/>
                <w:lang w:val="en-GB"/>
              </w:rPr>
            </w:pPr>
          </w:p>
        </w:tc>
      </w:tr>
      <w:tr w:rsidR="007E7B23" w:rsidRPr="00AC38A1" w:rsidDel="00B90149" w14:paraId="2B3C2CE3" w14:textId="13E58547" w:rsidTr="003718E9">
        <w:trPr>
          <w:del w:id="174" w:author="DESISLAVA ASENOVA PETKOVA" w:date="2020-10-06T10:14:00Z"/>
        </w:trPr>
        <w:tc>
          <w:tcPr>
            <w:tcW w:w="7650" w:type="dxa"/>
          </w:tcPr>
          <w:p w14:paraId="73698A8F" w14:textId="3441FA61" w:rsidR="007E7B23" w:rsidRPr="003718E9" w:rsidDel="00B90149" w:rsidRDefault="00A2411A" w:rsidP="00B45A75">
            <w:pPr>
              <w:spacing w:line="276" w:lineRule="auto"/>
              <w:rPr>
                <w:del w:id="175" w:author="DESISLAVA ASENOVA PETKOVA" w:date="2020-10-06T10:14:00Z"/>
                <w:rFonts w:ascii="Trebuchet MS" w:hAnsi="Trebuchet MS"/>
                <w:lang w:val="en-GB"/>
              </w:rPr>
            </w:pPr>
            <w:del w:id="176" w:author="DESISLAVA ASENOVA PETKOVA" w:date="2020-10-06T10:14:00Z">
              <w:r w:rsidRPr="003718E9" w:rsidDel="00B90149">
                <w:rPr>
                  <w:rFonts w:ascii="Trebuchet MS" w:hAnsi="Trebuchet MS"/>
                  <w:lang w:val="en-GB"/>
                </w:rPr>
                <w:delText xml:space="preserve">Is the Contractor’s address the same as </w:delText>
              </w:r>
              <w:r w:rsidR="009F07E3" w:rsidRPr="009F07E3" w:rsidDel="00B90149">
                <w:rPr>
                  <w:rFonts w:ascii="Trebuchet MS" w:hAnsi="Trebuchet MS"/>
                  <w:lang w:val="en-GB"/>
                </w:rPr>
                <w:delText>supplier</w:delText>
              </w:r>
              <w:r w:rsidRPr="003718E9" w:rsidDel="00B90149">
                <w:rPr>
                  <w:rFonts w:ascii="Trebuchet MS" w:hAnsi="Trebuchet MS"/>
                  <w:lang w:val="en-GB"/>
                </w:rPr>
                <w:delText xml:space="preserve"> address?  </w:delText>
              </w:r>
            </w:del>
          </w:p>
        </w:tc>
        <w:tc>
          <w:tcPr>
            <w:tcW w:w="1073" w:type="dxa"/>
          </w:tcPr>
          <w:p w14:paraId="32F592A0" w14:textId="7B7EBC3D" w:rsidR="007E7B23" w:rsidRPr="00AC38A1" w:rsidDel="00B90149" w:rsidRDefault="007E7B23" w:rsidP="00B45A75">
            <w:pPr>
              <w:spacing w:line="276" w:lineRule="auto"/>
              <w:rPr>
                <w:del w:id="177" w:author="DESISLAVA ASENOVA PETKOVA" w:date="2020-10-06T10:14:00Z"/>
                <w:rFonts w:ascii="Trebuchet MS" w:hAnsi="Trebuchet MS"/>
                <w:b/>
                <w:sz w:val="22"/>
                <w:szCs w:val="22"/>
                <w:lang w:val="en-GB"/>
              </w:rPr>
            </w:pPr>
            <w:del w:id="178" w:author="DESISLAVA ASENOVA PETKOVA" w:date="2020-10-06T10:14:00Z">
              <w:r w:rsidRPr="00AC38A1" w:rsidDel="00B90149">
                <w:rPr>
                  <w:rFonts w:ascii="Trebuchet MS" w:hAnsi="Trebuchet MS"/>
                  <w:b/>
                  <w:sz w:val="22"/>
                  <w:szCs w:val="22"/>
                  <w:lang w:val="en-GB"/>
                </w:rPr>
                <w:delText xml:space="preserve">Yes </w:delText>
              </w:r>
            </w:del>
            <w:customXmlDelRangeStart w:id="179" w:author="DESISLAVA ASENOVA PETKOVA" w:date="2020-10-06T10:14:00Z"/>
            <w:sdt>
              <w:sdtPr>
                <w:rPr>
                  <w:rFonts w:ascii="Trebuchet MS" w:hAnsi="Trebuchet MS"/>
                  <w:b/>
                  <w:sz w:val="22"/>
                  <w:szCs w:val="22"/>
                  <w:lang w:val="en-GB"/>
                </w:rPr>
                <w:id w:val="-176195502"/>
                <w14:checkbox>
                  <w14:checked w14:val="0"/>
                  <w14:checkedState w14:val="2612" w14:font="MS Gothic"/>
                  <w14:uncheckedState w14:val="2610" w14:font="MS Gothic"/>
                </w14:checkbox>
              </w:sdtPr>
              <w:sdtEndPr/>
              <w:sdtContent>
                <w:customXmlDelRangeEnd w:id="179"/>
                <w:del w:id="180" w:author="DESISLAVA ASENOVA PETKOVA" w:date="2020-10-06T10:14:00Z">
                  <w:r w:rsidRPr="00AC38A1" w:rsidDel="00B90149">
                    <w:rPr>
                      <w:rFonts w:ascii="MS Gothic" w:eastAsia="MS Gothic" w:hAnsi="MS Gothic" w:hint="eastAsia"/>
                      <w:b/>
                      <w:sz w:val="22"/>
                      <w:szCs w:val="22"/>
                      <w:lang w:val="en-GB"/>
                    </w:rPr>
                    <w:delText>☐</w:delText>
                  </w:r>
                </w:del>
                <w:customXmlDelRangeStart w:id="181" w:author="DESISLAVA ASENOVA PETKOVA" w:date="2020-10-06T10:14:00Z"/>
              </w:sdtContent>
            </w:sdt>
            <w:customXmlDelRangeEnd w:id="181"/>
          </w:p>
        </w:tc>
        <w:tc>
          <w:tcPr>
            <w:tcW w:w="938" w:type="dxa"/>
          </w:tcPr>
          <w:p w14:paraId="1206D593" w14:textId="42E9A8EF" w:rsidR="007E7B23" w:rsidRPr="00AC38A1" w:rsidDel="00B90149" w:rsidRDefault="007E7B23" w:rsidP="00B45A75">
            <w:pPr>
              <w:spacing w:line="276" w:lineRule="auto"/>
              <w:rPr>
                <w:del w:id="182" w:author="DESISLAVA ASENOVA PETKOVA" w:date="2020-10-06T10:14:00Z"/>
                <w:rFonts w:ascii="Trebuchet MS" w:hAnsi="Trebuchet MS"/>
                <w:b/>
                <w:sz w:val="22"/>
                <w:szCs w:val="22"/>
                <w:lang w:val="en-GB"/>
              </w:rPr>
            </w:pPr>
            <w:del w:id="183" w:author="DESISLAVA ASENOVA PETKOVA" w:date="2020-10-06T10:14:00Z">
              <w:r w:rsidRPr="00AC38A1" w:rsidDel="00B90149">
                <w:rPr>
                  <w:rFonts w:ascii="Trebuchet MS" w:hAnsi="Trebuchet MS"/>
                  <w:b/>
                  <w:sz w:val="22"/>
                  <w:szCs w:val="22"/>
                  <w:lang w:val="en-GB"/>
                </w:rPr>
                <w:delText xml:space="preserve">No  </w:delText>
              </w:r>
            </w:del>
            <w:customXmlDelRangeStart w:id="184" w:author="DESISLAVA ASENOVA PETKOVA" w:date="2020-10-06T10:14:00Z"/>
            <w:sdt>
              <w:sdtPr>
                <w:rPr>
                  <w:rFonts w:ascii="Trebuchet MS" w:hAnsi="Trebuchet MS"/>
                  <w:b/>
                  <w:sz w:val="22"/>
                  <w:szCs w:val="22"/>
                  <w:lang w:val="en-GB"/>
                </w:rPr>
                <w:id w:val="863334758"/>
                <w14:checkbox>
                  <w14:checked w14:val="0"/>
                  <w14:checkedState w14:val="2612" w14:font="MS Gothic"/>
                  <w14:uncheckedState w14:val="2610" w14:font="MS Gothic"/>
                </w14:checkbox>
              </w:sdtPr>
              <w:sdtEndPr/>
              <w:sdtContent>
                <w:customXmlDelRangeEnd w:id="184"/>
                <w:del w:id="185" w:author="DESISLAVA ASENOVA PETKOVA" w:date="2020-10-06T10:14:00Z">
                  <w:r w:rsidRPr="00AC38A1" w:rsidDel="00B90149">
                    <w:rPr>
                      <w:rFonts w:ascii="MS Gothic" w:eastAsia="MS Gothic" w:hAnsi="MS Gothic" w:hint="eastAsia"/>
                      <w:b/>
                      <w:sz w:val="22"/>
                      <w:szCs w:val="22"/>
                      <w:lang w:val="en-GB"/>
                    </w:rPr>
                    <w:delText>☐</w:delText>
                  </w:r>
                </w:del>
                <w:customXmlDelRangeStart w:id="186" w:author="DESISLAVA ASENOVA PETKOVA" w:date="2020-10-06T10:14:00Z"/>
              </w:sdtContent>
            </w:sdt>
            <w:customXmlDelRangeEnd w:id="186"/>
          </w:p>
        </w:tc>
      </w:tr>
      <w:tr w:rsidR="007E7B23" w:rsidRPr="00AC38A1" w:rsidDel="00B90149" w14:paraId="00DD9128" w14:textId="5D7960C6" w:rsidTr="003718E9">
        <w:trPr>
          <w:del w:id="187" w:author="DESISLAVA ASENOVA PETKOVA" w:date="2020-10-06T10:14:00Z"/>
        </w:trPr>
        <w:tc>
          <w:tcPr>
            <w:tcW w:w="7650" w:type="dxa"/>
          </w:tcPr>
          <w:p w14:paraId="3E92DB0E" w14:textId="3821FA5A" w:rsidR="007E7B23" w:rsidRPr="003718E9" w:rsidDel="00B90149" w:rsidRDefault="009F07E3">
            <w:pPr>
              <w:spacing w:line="276" w:lineRule="auto"/>
              <w:rPr>
                <w:del w:id="188" w:author="DESISLAVA ASENOVA PETKOVA" w:date="2020-10-06T10:14:00Z"/>
                <w:rFonts w:ascii="Trebuchet MS" w:hAnsi="Trebuchet MS"/>
                <w:lang w:val="en-GB"/>
              </w:rPr>
            </w:pPr>
            <w:del w:id="189" w:author="DESISLAVA ASENOVA PETKOVA" w:date="2020-10-06T10:14:00Z">
              <w:r w:rsidRPr="003718E9" w:rsidDel="00B90149">
                <w:rPr>
                  <w:rFonts w:ascii="Trebuchet MS" w:hAnsi="Trebuchet MS"/>
                  <w:lang w:val="en-GB"/>
                </w:rPr>
                <w:delText xml:space="preserve">Is there unusual number of payments to one payee or address? </w:delText>
              </w:r>
            </w:del>
          </w:p>
        </w:tc>
        <w:tc>
          <w:tcPr>
            <w:tcW w:w="1073" w:type="dxa"/>
          </w:tcPr>
          <w:p w14:paraId="22EA72B7" w14:textId="4BD6D253" w:rsidR="007E7B23" w:rsidRPr="00AC38A1" w:rsidDel="00B90149" w:rsidRDefault="007E7B23" w:rsidP="00B45A75">
            <w:pPr>
              <w:spacing w:line="276" w:lineRule="auto"/>
              <w:rPr>
                <w:del w:id="190" w:author="DESISLAVA ASENOVA PETKOVA" w:date="2020-10-06T10:14:00Z"/>
                <w:rFonts w:ascii="Trebuchet MS" w:hAnsi="Trebuchet MS"/>
                <w:b/>
                <w:sz w:val="22"/>
                <w:szCs w:val="22"/>
                <w:lang w:val="en-GB"/>
              </w:rPr>
            </w:pPr>
            <w:del w:id="191" w:author="DESISLAVA ASENOVA PETKOVA" w:date="2020-10-06T10:14:00Z">
              <w:r w:rsidRPr="00AC38A1" w:rsidDel="00B90149">
                <w:rPr>
                  <w:rFonts w:ascii="Trebuchet MS" w:hAnsi="Trebuchet MS"/>
                  <w:b/>
                  <w:sz w:val="22"/>
                  <w:szCs w:val="22"/>
                  <w:lang w:val="en-GB"/>
                </w:rPr>
                <w:delText xml:space="preserve">Yes </w:delText>
              </w:r>
            </w:del>
            <w:customXmlDelRangeStart w:id="192" w:author="DESISLAVA ASENOVA PETKOVA" w:date="2020-10-06T10:14:00Z"/>
            <w:sdt>
              <w:sdtPr>
                <w:rPr>
                  <w:rFonts w:ascii="Trebuchet MS" w:hAnsi="Trebuchet MS"/>
                  <w:b/>
                  <w:sz w:val="22"/>
                  <w:szCs w:val="22"/>
                  <w:lang w:val="en-GB"/>
                </w:rPr>
                <w:id w:val="-665238258"/>
                <w14:checkbox>
                  <w14:checked w14:val="0"/>
                  <w14:checkedState w14:val="2612" w14:font="MS Gothic"/>
                  <w14:uncheckedState w14:val="2610" w14:font="MS Gothic"/>
                </w14:checkbox>
              </w:sdtPr>
              <w:sdtEndPr/>
              <w:sdtContent>
                <w:customXmlDelRangeEnd w:id="192"/>
                <w:del w:id="193" w:author="DESISLAVA ASENOVA PETKOVA" w:date="2020-10-06T10:14:00Z">
                  <w:r w:rsidRPr="00AC38A1" w:rsidDel="00B90149">
                    <w:rPr>
                      <w:rFonts w:ascii="MS Gothic" w:eastAsia="MS Gothic" w:hAnsi="MS Gothic" w:hint="eastAsia"/>
                      <w:b/>
                      <w:sz w:val="22"/>
                      <w:szCs w:val="22"/>
                      <w:lang w:val="en-GB"/>
                    </w:rPr>
                    <w:delText>☐</w:delText>
                  </w:r>
                </w:del>
                <w:customXmlDelRangeStart w:id="194" w:author="DESISLAVA ASENOVA PETKOVA" w:date="2020-10-06T10:14:00Z"/>
              </w:sdtContent>
            </w:sdt>
            <w:customXmlDelRangeEnd w:id="194"/>
          </w:p>
        </w:tc>
        <w:tc>
          <w:tcPr>
            <w:tcW w:w="938" w:type="dxa"/>
          </w:tcPr>
          <w:p w14:paraId="173FAD07" w14:textId="5762681B" w:rsidR="007E7B23" w:rsidRPr="00AC38A1" w:rsidDel="00B90149" w:rsidRDefault="007E7B23" w:rsidP="00B45A75">
            <w:pPr>
              <w:spacing w:line="276" w:lineRule="auto"/>
              <w:rPr>
                <w:del w:id="195" w:author="DESISLAVA ASENOVA PETKOVA" w:date="2020-10-06T10:14:00Z"/>
                <w:rFonts w:ascii="Trebuchet MS" w:hAnsi="Trebuchet MS"/>
                <w:b/>
                <w:sz w:val="22"/>
                <w:szCs w:val="22"/>
                <w:lang w:val="en-GB"/>
              </w:rPr>
            </w:pPr>
            <w:del w:id="196" w:author="DESISLAVA ASENOVA PETKOVA" w:date="2020-10-06T10:14:00Z">
              <w:r w:rsidRPr="00AC38A1" w:rsidDel="00B90149">
                <w:rPr>
                  <w:rFonts w:ascii="Trebuchet MS" w:hAnsi="Trebuchet MS"/>
                  <w:b/>
                  <w:sz w:val="22"/>
                  <w:szCs w:val="22"/>
                  <w:lang w:val="en-GB"/>
                </w:rPr>
                <w:delText xml:space="preserve">No  </w:delText>
              </w:r>
            </w:del>
            <w:customXmlDelRangeStart w:id="197" w:author="DESISLAVA ASENOVA PETKOVA" w:date="2020-10-06T10:14:00Z"/>
            <w:sdt>
              <w:sdtPr>
                <w:rPr>
                  <w:rFonts w:ascii="Trebuchet MS" w:hAnsi="Trebuchet MS"/>
                  <w:b/>
                  <w:sz w:val="22"/>
                  <w:szCs w:val="22"/>
                  <w:lang w:val="en-GB"/>
                </w:rPr>
                <w:id w:val="1832949299"/>
                <w14:checkbox>
                  <w14:checked w14:val="0"/>
                  <w14:checkedState w14:val="2612" w14:font="MS Gothic"/>
                  <w14:uncheckedState w14:val="2610" w14:font="MS Gothic"/>
                </w14:checkbox>
              </w:sdtPr>
              <w:sdtEndPr/>
              <w:sdtContent>
                <w:customXmlDelRangeEnd w:id="197"/>
                <w:del w:id="198" w:author="DESISLAVA ASENOVA PETKOVA" w:date="2020-10-06T10:14:00Z">
                  <w:r w:rsidRPr="00AC38A1" w:rsidDel="00B90149">
                    <w:rPr>
                      <w:rFonts w:ascii="MS Gothic" w:eastAsia="MS Gothic" w:hAnsi="MS Gothic" w:hint="eastAsia"/>
                      <w:b/>
                      <w:sz w:val="22"/>
                      <w:szCs w:val="22"/>
                      <w:lang w:val="en-GB"/>
                    </w:rPr>
                    <w:delText>☐</w:delText>
                  </w:r>
                </w:del>
                <w:customXmlDelRangeStart w:id="199" w:author="DESISLAVA ASENOVA PETKOVA" w:date="2020-10-06T10:14:00Z"/>
              </w:sdtContent>
            </w:sdt>
            <w:customXmlDelRangeEnd w:id="199"/>
          </w:p>
        </w:tc>
      </w:tr>
      <w:tr w:rsidR="007E7B23" w:rsidRPr="00AC38A1" w:rsidDel="00B90149" w14:paraId="62AEB53F" w14:textId="07FAF3E9" w:rsidTr="003718E9">
        <w:trPr>
          <w:del w:id="200" w:author="DESISLAVA ASENOVA PETKOVA" w:date="2020-10-06T10:14:00Z"/>
        </w:trPr>
        <w:tc>
          <w:tcPr>
            <w:tcW w:w="7650" w:type="dxa"/>
          </w:tcPr>
          <w:p w14:paraId="4F165411" w14:textId="4882BB1D" w:rsidR="007E7B23" w:rsidRPr="003718E9" w:rsidDel="00B90149" w:rsidRDefault="009F07E3">
            <w:pPr>
              <w:spacing w:line="276" w:lineRule="auto"/>
              <w:rPr>
                <w:del w:id="201" w:author="DESISLAVA ASENOVA PETKOVA" w:date="2020-10-06T10:14:00Z"/>
                <w:rFonts w:ascii="Trebuchet MS" w:hAnsi="Trebuchet MS"/>
                <w:lang w:val="en-GB"/>
              </w:rPr>
            </w:pPr>
            <w:del w:id="202" w:author="DESISLAVA ASENOVA PETKOVA" w:date="2020-10-06T10:14:00Z">
              <w:r w:rsidRPr="003718E9" w:rsidDel="00B90149">
                <w:rPr>
                  <w:rFonts w:ascii="Trebuchet MS" w:hAnsi="Trebuchet MS"/>
                  <w:lang w:val="en-GB"/>
                </w:rPr>
                <w:delText>Are there invoices and bills issued by legal entities</w:delText>
              </w:r>
              <w:r w:rsidR="00347E3D" w:rsidDel="00B90149">
                <w:rPr>
                  <w:rFonts w:ascii="Trebuchet MS" w:hAnsi="Trebuchet MS"/>
                  <w:lang w:val="en-GB"/>
                </w:rPr>
                <w:delText>/</w:delText>
              </w:r>
              <w:r w:rsidR="00347E3D" w:rsidDel="00B90149">
                <w:delText xml:space="preserve"> </w:delText>
              </w:r>
              <w:r w:rsidR="00347E3D" w:rsidRPr="00347E3D" w:rsidDel="00B90149">
                <w:rPr>
                  <w:rFonts w:ascii="Trebuchet MS" w:hAnsi="Trebuchet MS"/>
                  <w:lang w:val="en-GB"/>
                </w:rPr>
                <w:delText>companies</w:delText>
              </w:r>
              <w:r w:rsidRPr="003718E9" w:rsidDel="00B90149">
                <w:rPr>
                  <w:rFonts w:ascii="Trebuchet MS" w:hAnsi="Trebuchet MS"/>
                  <w:lang w:val="en-GB"/>
                </w:rPr>
                <w:delText xml:space="preserve"> not registered in business activity register/trade register?</w:delText>
              </w:r>
            </w:del>
          </w:p>
        </w:tc>
        <w:tc>
          <w:tcPr>
            <w:tcW w:w="1073" w:type="dxa"/>
          </w:tcPr>
          <w:p w14:paraId="26A3F448" w14:textId="2BD06476" w:rsidR="007E7B23" w:rsidRPr="00AC38A1" w:rsidDel="00B90149" w:rsidRDefault="007E7B23" w:rsidP="00B45A75">
            <w:pPr>
              <w:spacing w:line="276" w:lineRule="auto"/>
              <w:rPr>
                <w:del w:id="203" w:author="DESISLAVA ASENOVA PETKOVA" w:date="2020-10-06T10:14:00Z"/>
                <w:rFonts w:ascii="Trebuchet MS" w:hAnsi="Trebuchet MS"/>
                <w:b/>
                <w:sz w:val="22"/>
                <w:szCs w:val="22"/>
                <w:lang w:val="en-GB"/>
              </w:rPr>
            </w:pPr>
            <w:del w:id="204" w:author="DESISLAVA ASENOVA PETKOVA" w:date="2020-10-06T10:14:00Z">
              <w:r w:rsidRPr="00AC38A1" w:rsidDel="00B90149">
                <w:rPr>
                  <w:rFonts w:ascii="Trebuchet MS" w:hAnsi="Trebuchet MS"/>
                  <w:b/>
                  <w:sz w:val="22"/>
                  <w:szCs w:val="22"/>
                  <w:lang w:val="en-GB"/>
                </w:rPr>
                <w:delText xml:space="preserve">Yes </w:delText>
              </w:r>
            </w:del>
            <w:customXmlDelRangeStart w:id="205" w:author="DESISLAVA ASENOVA PETKOVA" w:date="2020-10-06T10:14:00Z"/>
            <w:sdt>
              <w:sdtPr>
                <w:rPr>
                  <w:rFonts w:ascii="Trebuchet MS" w:hAnsi="Trebuchet MS"/>
                  <w:b/>
                  <w:sz w:val="22"/>
                  <w:szCs w:val="22"/>
                  <w:lang w:val="en-GB"/>
                </w:rPr>
                <w:id w:val="1543482194"/>
                <w14:checkbox>
                  <w14:checked w14:val="0"/>
                  <w14:checkedState w14:val="2612" w14:font="MS Gothic"/>
                  <w14:uncheckedState w14:val="2610" w14:font="MS Gothic"/>
                </w14:checkbox>
              </w:sdtPr>
              <w:sdtEndPr/>
              <w:sdtContent>
                <w:customXmlDelRangeEnd w:id="205"/>
                <w:del w:id="206" w:author="DESISLAVA ASENOVA PETKOVA" w:date="2020-10-06T10:14:00Z">
                  <w:r w:rsidRPr="00AC38A1" w:rsidDel="00B90149">
                    <w:rPr>
                      <w:rFonts w:ascii="MS Gothic" w:eastAsia="MS Gothic" w:hAnsi="MS Gothic" w:hint="eastAsia"/>
                      <w:b/>
                      <w:sz w:val="22"/>
                      <w:szCs w:val="22"/>
                      <w:lang w:val="en-GB"/>
                    </w:rPr>
                    <w:delText>☐</w:delText>
                  </w:r>
                </w:del>
                <w:customXmlDelRangeStart w:id="207" w:author="DESISLAVA ASENOVA PETKOVA" w:date="2020-10-06T10:14:00Z"/>
              </w:sdtContent>
            </w:sdt>
            <w:customXmlDelRangeEnd w:id="207"/>
          </w:p>
        </w:tc>
        <w:tc>
          <w:tcPr>
            <w:tcW w:w="938" w:type="dxa"/>
          </w:tcPr>
          <w:p w14:paraId="7ADF46DE" w14:textId="4035D71C" w:rsidR="007E7B23" w:rsidRPr="00AC38A1" w:rsidDel="00B90149" w:rsidRDefault="007E7B23" w:rsidP="00B45A75">
            <w:pPr>
              <w:spacing w:line="276" w:lineRule="auto"/>
              <w:rPr>
                <w:del w:id="208" w:author="DESISLAVA ASENOVA PETKOVA" w:date="2020-10-06T10:14:00Z"/>
                <w:rFonts w:ascii="Trebuchet MS" w:hAnsi="Trebuchet MS"/>
                <w:b/>
                <w:sz w:val="22"/>
                <w:szCs w:val="22"/>
                <w:lang w:val="en-GB"/>
              </w:rPr>
            </w:pPr>
            <w:del w:id="209" w:author="DESISLAVA ASENOVA PETKOVA" w:date="2020-10-06T10:14:00Z">
              <w:r w:rsidRPr="00AC38A1" w:rsidDel="00B90149">
                <w:rPr>
                  <w:rFonts w:ascii="Trebuchet MS" w:hAnsi="Trebuchet MS"/>
                  <w:b/>
                  <w:sz w:val="22"/>
                  <w:szCs w:val="22"/>
                  <w:lang w:val="en-GB"/>
                </w:rPr>
                <w:delText xml:space="preserve">No  </w:delText>
              </w:r>
            </w:del>
            <w:customXmlDelRangeStart w:id="210" w:author="DESISLAVA ASENOVA PETKOVA" w:date="2020-10-06T10:14:00Z"/>
            <w:sdt>
              <w:sdtPr>
                <w:rPr>
                  <w:rFonts w:ascii="Trebuchet MS" w:hAnsi="Trebuchet MS"/>
                  <w:b/>
                  <w:sz w:val="22"/>
                  <w:szCs w:val="22"/>
                  <w:lang w:val="en-GB"/>
                </w:rPr>
                <w:id w:val="-646204681"/>
                <w14:checkbox>
                  <w14:checked w14:val="0"/>
                  <w14:checkedState w14:val="2612" w14:font="MS Gothic"/>
                  <w14:uncheckedState w14:val="2610" w14:font="MS Gothic"/>
                </w14:checkbox>
              </w:sdtPr>
              <w:sdtEndPr/>
              <w:sdtContent>
                <w:customXmlDelRangeEnd w:id="210"/>
                <w:del w:id="211" w:author="DESISLAVA ASENOVA PETKOVA" w:date="2020-10-06T10:14:00Z">
                  <w:r w:rsidRPr="00AC38A1" w:rsidDel="00B90149">
                    <w:rPr>
                      <w:rFonts w:ascii="MS Gothic" w:eastAsia="MS Gothic" w:hAnsi="MS Gothic" w:hint="eastAsia"/>
                      <w:b/>
                      <w:sz w:val="22"/>
                      <w:szCs w:val="22"/>
                      <w:lang w:val="en-GB"/>
                    </w:rPr>
                    <w:delText>☐</w:delText>
                  </w:r>
                </w:del>
                <w:customXmlDelRangeStart w:id="212" w:author="DESISLAVA ASENOVA PETKOVA" w:date="2020-10-06T10:14:00Z"/>
              </w:sdtContent>
            </w:sdt>
            <w:customXmlDelRangeEnd w:id="212"/>
          </w:p>
        </w:tc>
      </w:tr>
      <w:tr w:rsidR="007E7B23" w:rsidRPr="00AC38A1" w:rsidDel="00B90149" w14:paraId="0A9144B0" w14:textId="3092D4FB" w:rsidTr="003718E9">
        <w:trPr>
          <w:del w:id="213" w:author="DESISLAVA ASENOVA PETKOVA" w:date="2020-10-06T10:14:00Z"/>
        </w:trPr>
        <w:tc>
          <w:tcPr>
            <w:tcW w:w="7650" w:type="dxa"/>
          </w:tcPr>
          <w:p w14:paraId="636C22CD" w14:textId="41922EC6" w:rsidR="007E7B23" w:rsidRPr="003718E9" w:rsidDel="00B90149" w:rsidRDefault="00347E3D">
            <w:pPr>
              <w:spacing w:line="276" w:lineRule="auto"/>
              <w:rPr>
                <w:del w:id="214" w:author="DESISLAVA ASENOVA PETKOVA" w:date="2020-10-06T10:14:00Z"/>
                <w:rFonts w:ascii="Trebuchet MS" w:hAnsi="Trebuchet MS"/>
                <w:lang w:val="en-GB"/>
              </w:rPr>
            </w:pPr>
            <w:del w:id="215" w:author="DESISLAVA ASENOVA PETKOVA" w:date="2020-10-06T10:14:00Z">
              <w:r w:rsidRPr="003718E9" w:rsidDel="00B90149">
                <w:rPr>
                  <w:rFonts w:ascii="Trebuchet MS" w:hAnsi="Trebuchet MS"/>
                  <w:lang w:val="en-GB"/>
                </w:rPr>
                <w:delText>Are there i</w:delText>
              </w:r>
              <w:r w:rsidR="00A2411A" w:rsidRPr="003718E9" w:rsidDel="00B90149">
                <w:rPr>
                  <w:rFonts w:ascii="Trebuchet MS" w:hAnsi="Trebuchet MS"/>
                  <w:lang w:val="en-GB"/>
                </w:rPr>
                <w:delText>nvoices issued</w:delText>
              </w:r>
              <w:r w:rsidRPr="003718E9" w:rsidDel="00B90149">
                <w:rPr>
                  <w:rFonts w:ascii="Trebuchet MS" w:hAnsi="Trebuchet MS"/>
                  <w:lang w:val="en-GB"/>
                </w:rPr>
                <w:delText xml:space="preserve"> by a newly established company?</w:delText>
              </w:r>
            </w:del>
          </w:p>
        </w:tc>
        <w:tc>
          <w:tcPr>
            <w:tcW w:w="1073" w:type="dxa"/>
          </w:tcPr>
          <w:p w14:paraId="46800869" w14:textId="39E580AF" w:rsidR="007E7B23" w:rsidRPr="00AC38A1" w:rsidDel="00B90149" w:rsidRDefault="007E7B23" w:rsidP="00B45A75">
            <w:pPr>
              <w:spacing w:line="276" w:lineRule="auto"/>
              <w:rPr>
                <w:del w:id="216" w:author="DESISLAVA ASENOVA PETKOVA" w:date="2020-10-06T10:14:00Z"/>
                <w:rFonts w:ascii="Trebuchet MS" w:hAnsi="Trebuchet MS"/>
                <w:b/>
                <w:sz w:val="22"/>
                <w:szCs w:val="22"/>
                <w:lang w:val="en-GB"/>
              </w:rPr>
            </w:pPr>
            <w:del w:id="217" w:author="DESISLAVA ASENOVA PETKOVA" w:date="2020-10-06T10:14:00Z">
              <w:r w:rsidRPr="00AC38A1" w:rsidDel="00B90149">
                <w:rPr>
                  <w:rFonts w:ascii="Trebuchet MS" w:hAnsi="Trebuchet MS"/>
                  <w:b/>
                  <w:sz w:val="22"/>
                  <w:szCs w:val="22"/>
                  <w:lang w:val="en-GB"/>
                </w:rPr>
                <w:delText xml:space="preserve">Yes </w:delText>
              </w:r>
            </w:del>
            <w:customXmlDelRangeStart w:id="218" w:author="DESISLAVA ASENOVA PETKOVA" w:date="2020-10-06T10:14:00Z"/>
            <w:sdt>
              <w:sdtPr>
                <w:rPr>
                  <w:rFonts w:ascii="Trebuchet MS" w:hAnsi="Trebuchet MS"/>
                  <w:b/>
                  <w:sz w:val="22"/>
                  <w:szCs w:val="22"/>
                  <w:lang w:val="en-GB"/>
                </w:rPr>
                <w:id w:val="235295844"/>
                <w14:checkbox>
                  <w14:checked w14:val="0"/>
                  <w14:checkedState w14:val="2612" w14:font="MS Gothic"/>
                  <w14:uncheckedState w14:val="2610" w14:font="MS Gothic"/>
                </w14:checkbox>
              </w:sdtPr>
              <w:sdtEndPr/>
              <w:sdtContent>
                <w:customXmlDelRangeEnd w:id="218"/>
                <w:del w:id="219" w:author="DESISLAVA ASENOVA PETKOVA" w:date="2020-10-06T10:14:00Z">
                  <w:r w:rsidRPr="00AC38A1" w:rsidDel="00B90149">
                    <w:rPr>
                      <w:rFonts w:ascii="MS Gothic" w:eastAsia="MS Gothic" w:hAnsi="MS Gothic" w:hint="eastAsia"/>
                      <w:b/>
                      <w:sz w:val="22"/>
                      <w:szCs w:val="22"/>
                      <w:lang w:val="en-GB"/>
                    </w:rPr>
                    <w:delText>☐</w:delText>
                  </w:r>
                </w:del>
                <w:customXmlDelRangeStart w:id="220" w:author="DESISLAVA ASENOVA PETKOVA" w:date="2020-10-06T10:14:00Z"/>
              </w:sdtContent>
            </w:sdt>
            <w:customXmlDelRangeEnd w:id="220"/>
          </w:p>
        </w:tc>
        <w:tc>
          <w:tcPr>
            <w:tcW w:w="938" w:type="dxa"/>
          </w:tcPr>
          <w:p w14:paraId="38CF7A3D" w14:textId="23A6380C" w:rsidR="007E7B23" w:rsidRPr="00AC38A1" w:rsidDel="00B90149" w:rsidRDefault="007E7B23" w:rsidP="00B45A75">
            <w:pPr>
              <w:spacing w:line="276" w:lineRule="auto"/>
              <w:rPr>
                <w:del w:id="221" w:author="DESISLAVA ASENOVA PETKOVA" w:date="2020-10-06T10:14:00Z"/>
                <w:rFonts w:ascii="Trebuchet MS" w:hAnsi="Trebuchet MS"/>
                <w:b/>
                <w:sz w:val="22"/>
                <w:szCs w:val="22"/>
                <w:lang w:val="en-GB"/>
              </w:rPr>
            </w:pPr>
            <w:del w:id="222" w:author="DESISLAVA ASENOVA PETKOVA" w:date="2020-10-06T10:14:00Z">
              <w:r w:rsidRPr="00AC38A1" w:rsidDel="00B90149">
                <w:rPr>
                  <w:rFonts w:ascii="Trebuchet MS" w:hAnsi="Trebuchet MS"/>
                  <w:b/>
                  <w:sz w:val="22"/>
                  <w:szCs w:val="22"/>
                  <w:lang w:val="en-GB"/>
                </w:rPr>
                <w:delText xml:space="preserve">No  </w:delText>
              </w:r>
            </w:del>
            <w:customXmlDelRangeStart w:id="223" w:author="DESISLAVA ASENOVA PETKOVA" w:date="2020-10-06T10:14:00Z"/>
            <w:sdt>
              <w:sdtPr>
                <w:rPr>
                  <w:rFonts w:ascii="Trebuchet MS" w:hAnsi="Trebuchet MS"/>
                  <w:b/>
                  <w:sz w:val="22"/>
                  <w:szCs w:val="22"/>
                  <w:lang w:val="en-GB"/>
                </w:rPr>
                <w:id w:val="-493484061"/>
                <w14:checkbox>
                  <w14:checked w14:val="0"/>
                  <w14:checkedState w14:val="2612" w14:font="MS Gothic"/>
                  <w14:uncheckedState w14:val="2610" w14:font="MS Gothic"/>
                </w14:checkbox>
              </w:sdtPr>
              <w:sdtEndPr/>
              <w:sdtContent>
                <w:customXmlDelRangeEnd w:id="223"/>
                <w:del w:id="224" w:author="DESISLAVA ASENOVA PETKOVA" w:date="2020-10-06T10:14:00Z">
                  <w:r w:rsidRPr="00AC38A1" w:rsidDel="00B90149">
                    <w:rPr>
                      <w:rFonts w:ascii="MS Gothic" w:eastAsia="MS Gothic" w:hAnsi="MS Gothic" w:hint="eastAsia"/>
                      <w:b/>
                      <w:sz w:val="22"/>
                      <w:szCs w:val="22"/>
                      <w:lang w:val="en-GB"/>
                    </w:rPr>
                    <w:delText>☐</w:delText>
                  </w:r>
                </w:del>
                <w:customXmlDelRangeStart w:id="225" w:author="DESISLAVA ASENOVA PETKOVA" w:date="2020-10-06T10:14:00Z"/>
              </w:sdtContent>
            </w:sdt>
            <w:customXmlDelRangeEnd w:id="225"/>
          </w:p>
        </w:tc>
      </w:tr>
      <w:tr w:rsidR="007E7B23" w:rsidRPr="00AC38A1" w:rsidDel="00B90149" w14:paraId="4F47ACFB" w14:textId="02878492" w:rsidTr="003718E9">
        <w:trPr>
          <w:del w:id="226" w:author="DESISLAVA ASENOVA PETKOVA" w:date="2020-10-06T10:14:00Z"/>
        </w:trPr>
        <w:tc>
          <w:tcPr>
            <w:tcW w:w="7650" w:type="dxa"/>
          </w:tcPr>
          <w:p w14:paraId="0204D534" w14:textId="4A2D6656" w:rsidR="007E7B23" w:rsidRPr="003718E9" w:rsidDel="00B90149" w:rsidRDefault="00347E3D">
            <w:pPr>
              <w:spacing w:line="276" w:lineRule="auto"/>
              <w:rPr>
                <w:del w:id="227" w:author="DESISLAVA ASENOVA PETKOVA" w:date="2020-10-06T10:14:00Z"/>
                <w:rFonts w:ascii="Trebuchet MS" w:hAnsi="Trebuchet MS"/>
                <w:lang w:val="en-GB"/>
              </w:rPr>
            </w:pPr>
            <w:del w:id="228" w:author="DESISLAVA ASENOVA PETKOVA" w:date="2020-10-06T10:14:00Z">
              <w:r w:rsidDel="00B90149">
                <w:rPr>
                  <w:rFonts w:ascii="Trebuchet MS" w:hAnsi="Trebuchet MS"/>
                  <w:lang w:val="en-GB"/>
                </w:rPr>
                <w:delText xml:space="preserve">Does the </w:delText>
              </w:r>
              <w:r w:rsidR="009F07E3" w:rsidRPr="003718E9" w:rsidDel="00B90149">
                <w:rPr>
                  <w:rFonts w:ascii="Trebuchet MS" w:hAnsi="Trebuchet MS"/>
                  <w:lang w:val="en-GB"/>
                </w:rPr>
                <w:delText>Beneficiary</w:delText>
              </w:r>
              <w:r w:rsidR="009F07E3" w:rsidRPr="00347E3D" w:rsidDel="00B90149">
                <w:delText xml:space="preserve"> </w:delText>
              </w:r>
              <w:r w:rsidDel="00B90149">
                <w:rPr>
                  <w:rFonts w:ascii="Trebuchet MS" w:hAnsi="Trebuchet MS"/>
                  <w:lang w:val="en-GB"/>
                </w:rPr>
                <w:delText>provide</w:delText>
              </w:r>
              <w:r w:rsidR="009F07E3" w:rsidRPr="003718E9" w:rsidDel="00B90149">
                <w:rPr>
                  <w:rFonts w:ascii="Trebuchet MS" w:hAnsi="Trebuchet MS"/>
                  <w:lang w:val="en-GB"/>
                </w:rPr>
                <w:delText xml:space="preserve"> information with </w:delText>
              </w:r>
              <w:r w:rsidRPr="00347E3D" w:rsidDel="00B90149">
                <w:rPr>
                  <w:rFonts w:ascii="Trebuchet MS" w:hAnsi="Trebuchet MS"/>
                  <w:lang w:val="en-GB"/>
                </w:rPr>
                <w:delText>unusual delays</w:delText>
              </w:r>
              <w:r w:rsidR="009F07E3" w:rsidRPr="003718E9" w:rsidDel="00B90149">
                <w:rPr>
                  <w:rFonts w:ascii="Trebuchet MS" w:hAnsi="Trebuchet MS"/>
                  <w:lang w:val="en-GB"/>
                </w:rPr>
                <w:delText xml:space="preserve"> </w:delText>
              </w:r>
              <w:r w:rsidRPr="003718E9" w:rsidDel="00B90149">
                <w:rPr>
                  <w:rFonts w:ascii="Trebuchet MS" w:hAnsi="Trebuchet MS"/>
                  <w:lang w:val="en-GB"/>
                </w:rPr>
                <w:delText xml:space="preserve">or </w:delText>
              </w:r>
              <w:r w:rsidDel="00B90149">
                <w:rPr>
                  <w:rFonts w:ascii="Trebuchet MS" w:hAnsi="Trebuchet MS"/>
                  <w:lang w:val="en-GB"/>
                </w:rPr>
                <w:delText xml:space="preserve">is </w:delText>
              </w:r>
              <w:r w:rsidRPr="003718E9" w:rsidDel="00B90149">
                <w:rPr>
                  <w:rFonts w:ascii="Trebuchet MS" w:hAnsi="Trebuchet MS"/>
                  <w:lang w:val="en-GB"/>
                </w:rPr>
                <w:delText xml:space="preserve">not </w:delText>
              </w:r>
              <w:r w:rsidR="00EA376C" w:rsidDel="00B90149">
                <w:rPr>
                  <w:rFonts w:ascii="Trebuchet MS" w:hAnsi="Trebuchet MS"/>
                  <w:lang w:val="en-GB"/>
                </w:rPr>
                <w:delText>able to provide original documents</w:delText>
              </w:r>
              <w:r w:rsidRPr="003718E9" w:rsidDel="00B90149">
                <w:rPr>
                  <w:rFonts w:ascii="Trebuchet MS" w:hAnsi="Trebuchet MS"/>
                  <w:lang w:val="en-GB"/>
                </w:rPr>
                <w:delText xml:space="preserve"> upon request?</w:delText>
              </w:r>
            </w:del>
          </w:p>
        </w:tc>
        <w:tc>
          <w:tcPr>
            <w:tcW w:w="1073" w:type="dxa"/>
          </w:tcPr>
          <w:p w14:paraId="0E73E763" w14:textId="0D9B4561" w:rsidR="007E7B23" w:rsidRPr="00AC38A1" w:rsidDel="00B90149" w:rsidRDefault="007E7B23" w:rsidP="00B45A75">
            <w:pPr>
              <w:spacing w:line="276" w:lineRule="auto"/>
              <w:rPr>
                <w:del w:id="229" w:author="DESISLAVA ASENOVA PETKOVA" w:date="2020-10-06T10:14:00Z"/>
                <w:rFonts w:ascii="Trebuchet MS" w:hAnsi="Trebuchet MS"/>
                <w:b/>
                <w:sz w:val="22"/>
                <w:szCs w:val="22"/>
                <w:lang w:val="en-GB"/>
              </w:rPr>
            </w:pPr>
            <w:del w:id="230" w:author="DESISLAVA ASENOVA PETKOVA" w:date="2020-10-06T10:14:00Z">
              <w:r w:rsidRPr="00AC38A1" w:rsidDel="00B90149">
                <w:rPr>
                  <w:rFonts w:ascii="Trebuchet MS" w:hAnsi="Trebuchet MS"/>
                  <w:b/>
                  <w:sz w:val="22"/>
                  <w:szCs w:val="22"/>
                  <w:lang w:val="en-GB"/>
                </w:rPr>
                <w:delText xml:space="preserve">Yes </w:delText>
              </w:r>
            </w:del>
            <w:customXmlDelRangeStart w:id="231" w:author="DESISLAVA ASENOVA PETKOVA" w:date="2020-10-06T10:14:00Z"/>
            <w:sdt>
              <w:sdtPr>
                <w:rPr>
                  <w:rFonts w:ascii="Trebuchet MS" w:hAnsi="Trebuchet MS"/>
                  <w:b/>
                  <w:sz w:val="22"/>
                  <w:szCs w:val="22"/>
                  <w:lang w:val="en-GB"/>
                </w:rPr>
                <w:id w:val="-528407401"/>
                <w14:checkbox>
                  <w14:checked w14:val="0"/>
                  <w14:checkedState w14:val="2612" w14:font="MS Gothic"/>
                  <w14:uncheckedState w14:val="2610" w14:font="MS Gothic"/>
                </w14:checkbox>
              </w:sdtPr>
              <w:sdtEndPr/>
              <w:sdtContent>
                <w:customXmlDelRangeEnd w:id="231"/>
                <w:del w:id="232" w:author="DESISLAVA ASENOVA PETKOVA" w:date="2020-10-06T10:14:00Z">
                  <w:r w:rsidRPr="00AC38A1" w:rsidDel="00B90149">
                    <w:rPr>
                      <w:rFonts w:ascii="MS Gothic" w:eastAsia="MS Gothic" w:hAnsi="MS Gothic" w:hint="eastAsia"/>
                      <w:b/>
                      <w:sz w:val="22"/>
                      <w:szCs w:val="22"/>
                      <w:lang w:val="en-GB"/>
                    </w:rPr>
                    <w:delText>☐</w:delText>
                  </w:r>
                </w:del>
                <w:customXmlDelRangeStart w:id="233" w:author="DESISLAVA ASENOVA PETKOVA" w:date="2020-10-06T10:14:00Z"/>
              </w:sdtContent>
            </w:sdt>
            <w:customXmlDelRangeEnd w:id="233"/>
          </w:p>
        </w:tc>
        <w:tc>
          <w:tcPr>
            <w:tcW w:w="938" w:type="dxa"/>
          </w:tcPr>
          <w:p w14:paraId="0F807CFD" w14:textId="5C65C783" w:rsidR="007E7B23" w:rsidRPr="00AC38A1" w:rsidDel="00B90149" w:rsidRDefault="007E7B23" w:rsidP="00B45A75">
            <w:pPr>
              <w:spacing w:line="276" w:lineRule="auto"/>
              <w:rPr>
                <w:del w:id="234" w:author="DESISLAVA ASENOVA PETKOVA" w:date="2020-10-06T10:14:00Z"/>
                <w:rFonts w:ascii="Trebuchet MS" w:hAnsi="Trebuchet MS"/>
                <w:b/>
                <w:sz w:val="22"/>
                <w:szCs w:val="22"/>
                <w:lang w:val="en-GB"/>
              </w:rPr>
            </w:pPr>
            <w:del w:id="235" w:author="DESISLAVA ASENOVA PETKOVA" w:date="2020-10-06T10:14:00Z">
              <w:r w:rsidRPr="00AC38A1" w:rsidDel="00B90149">
                <w:rPr>
                  <w:rFonts w:ascii="Trebuchet MS" w:hAnsi="Trebuchet MS"/>
                  <w:b/>
                  <w:sz w:val="22"/>
                  <w:szCs w:val="22"/>
                  <w:lang w:val="en-GB"/>
                </w:rPr>
                <w:delText xml:space="preserve">No  </w:delText>
              </w:r>
            </w:del>
            <w:customXmlDelRangeStart w:id="236" w:author="DESISLAVA ASENOVA PETKOVA" w:date="2020-10-06T10:14:00Z"/>
            <w:sdt>
              <w:sdtPr>
                <w:rPr>
                  <w:rFonts w:ascii="Trebuchet MS" w:hAnsi="Trebuchet MS"/>
                  <w:b/>
                  <w:sz w:val="22"/>
                  <w:szCs w:val="22"/>
                  <w:lang w:val="en-GB"/>
                </w:rPr>
                <w:id w:val="-120076254"/>
                <w14:checkbox>
                  <w14:checked w14:val="0"/>
                  <w14:checkedState w14:val="2612" w14:font="MS Gothic"/>
                  <w14:uncheckedState w14:val="2610" w14:font="MS Gothic"/>
                </w14:checkbox>
              </w:sdtPr>
              <w:sdtEndPr/>
              <w:sdtContent>
                <w:customXmlDelRangeEnd w:id="236"/>
                <w:del w:id="237" w:author="DESISLAVA ASENOVA PETKOVA" w:date="2020-10-06T10:14:00Z">
                  <w:r w:rsidRPr="00AC38A1" w:rsidDel="00B90149">
                    <w:rPr>
                      <w:rFonts w:ascii="MS Gothic" w:eastAsia="MS Gothic" w:hAnsi="MS Gothic" w:hint="eastAsia"/>
                      <w:b/>
                      <w:sz w:val="22"/>
                      <w:szCs w:val="22"/>
                      <w:lang w:val="en-GB"/>
                    </w:rPr>
                    <w:delText>☐</w:delText>
                  </w:r>
                </w:del>
                <w:customXmlDelRangeStart w:id="238" w:author="DESISLAVA ASENOVA PETKOVA" w:date="2020-10-06T10:14:00Z"/>
              </w:sdtContent>
            </w:sdt>
            <w:customXmlDelRangeEnd w:id="238"/>
          </w:p>
        </w:tc>
      </w:tr>
    </w:tbl>
    <w:p w14:paraId="0BC4066F" w14:textId="23F57DBA" w:rsidR="00891C93" w:rsidDel="00B90149" w:rsidRDefault="00891C93">
      <w:pPr>
        <w:spacing w:line="276" w:lineRule="auto"/>
        <w:rPr>
          <w:del w:id="239" w:author="DESISLAVA ASENOVA PETKOVA" w:date="2020-10-06T10:14:00Z"/>
          <w:rFonts w:ascii="Trebuchet MS" w:hAnsi="Trebuchet MS"/>
          <w:b/>
          <w:lang w:val="en-GB"/>
        </w:rPr>
      </w:pPr>
    </w:p>
    <w:p w14:paraId="7A377D5A" w14:textId="126CCF55" w:rsidR="00BE65AE" w:rsidDel="00B90149" w:rsidRDefault="00BE65AE">
      <w:pPr>
        <w:spacing w:line="276" w:lineRule="auto"/>
        <w:jc w:val="both"/>
        <w:rPr>
          <w:ins w:id="240" w:author="Monica IVANUS" w:date="2020-08-12T09:07:00Z"/>
          <w:del w:id="241" w:author="DESISLAVA ASENOVA PETKOVA" w:date="2020-10-06T10:14:00Z"/>
          <w:rFonts w:ascii="Trebuchet MS" w:hAnsi="Trebuchet MS"/>
          <w:lang w:val="en-GB"/>
        </w:rPr>
        <w:pPrChange w:id="242" w:author="Monica IVANUS" w:date="2020-08-12T18:33:00Z">
          <w:pPr>
            <w:spacing w:line="276" w:lineRule="auto"/>
          </w:pPr>
        </w:pPrChange>
      </w:pPr>
      <w:ins w:id="243" w:author="Monica IVANUS" w:date="2020-08-12T09:07:00Z">
        <w:del w:id="244" w:author="DESISLAVA ASENOVA PETKOVA" w:date="2020-10-06T10:14:00Z">
          <w:r w:rsidRPr="00BE65AE" w:rsidDel="00B90149">
            <w:rPr>
              <w:rFonts w:ascii="Trebuchet MS" w:hAnsi="Trebuchet MS"/>
              <w:b/>
              <w:lang w:val="en-GB"/>
            </w:rPr>
            <w:delText xml:space="preserve">The Fraud indicators in Public </w:delText>
          </w:r>
          <w:r w:rsidRPr="00BE65AE" w:rsidDel="00B90149">
            <w:rPr>
              <w:rFonts w:ascii="Trebuchet MS" w:hAnsi="Trebuchet MS"/>
              <w:lang w:val="en-GB"/>
              <w:rPrChange w:id="245" w:author="Monica IVANUS" w:date="2020-08-12T18:33:00Z">
                <w:rPr>
                  <w:rFonts w:ascii="Trebuchet MS" w:hAnsi="Trebuchet MS"/>
                  <w:b/>
                  <w:lang w:val="en-GB"/>
                </w:rPr>
              </w:rPrChange>
            </w:rPr>
            <w:delText xml:space="preserve">Procurement </w:delText>
          </w:r>
          <w:r w:rsidRPr="00AE7009" w:rsidDel="00B90149">
            <w:rPr>
              <w:rFonts w:ascii="Trebuchet MS" w:hAnsi="Trebuchet MS"/>
              <w:lang w:val="en-GB"/>
            </w:rPr>
            <w:delText xml:space="preserve">are identified for Romanian beneficiaries </w:delText>
          </w:r>
          <w:r w:rsidRPr="00BE65AE" w:rsidDel="00B90149">
            <w:rPr>
              <w:rFonts w:ascii="Trebuchet MS" w:hAnsi="Trebuchet MS"/>
              <w:lang w:val="en-GB"/>
              <w:rPrChange w:id="246" w:author="Monica IVANUS" w:date="2020-08-12T09:07:00Z">
                <w:rPr>
                  <w:rFonts w:ascii="Trebuchet MS" w:hAnsi="Trebuchet MS"/>
                  <w:b/>
                  <w:lang w:val="en-GB"/>
                </w:rPr>
              </w:rPrChange>
            </w:rPr>
            <w:delText>through FLC checklists specified for all types of Public Procurement procedures - Annexes 10, 11, 17 and 18 of the First Leve</w:delText>
          </w:r>
          <w:bookmarkStart w:id="247" w:name="_GoBack"/>
          <w:bookmarkEnd w:id="247"/>
          <w:r w:rsidRPr="00BE65AE" w:rsidDel="00B90149">
            <w:rPr>
              <w:rFonts w:ascii="Trebuchet MS" w:hAnsi="Trebuchet MS"/>
              <w:lang w:val="en-GB"/>
              <w:rPrChange w:id="248" w:author="Monica IVANUS" w:date="2020-08-12T09:07:00Z">
                <w:rPr>
                  <w:rFonts w:ascii="Trebuchet MS" w:hAnsi="Trebuchet MS"/>
                  <w:b/>
                  <w:lang w:val="en-GB"/>
                </w:rPr>
              </w:rPrChange>
            </w:rPr>
            <w:delText xml:space="preserve">l Control Procedure for Interreg V-A Romania-Bulgaria Programme (Annexes to Chapter 13 </w:delText>
          </w:r>
        </w:del>
      </w:ins>
      <w:ins w:id="249" w:author="Monica IVANUS" w:date="2020-08-12T09:13:00Z">
        <w:del w:id="250" w:author="DESISLAVA ASENOVA PETKOVA" w:date="2020-10-06T10:14:00Z">
          <w:r w:rsidR="00ED1F2F" w:rsidRPr="00BE65AE" w:rsidDel="00B90149">
            <w:rPr>
              <w:rFonts w:ascii="Trebuchet MS" w:hAnsi="Trebuchet MS"/>
              <w:lang w:val="en-GB"/>
            </w:rPr>
            <w:delText>of the</w:delText>
          </w:r>
        </w:del>
      </w:ins>
      <w:ins w:id="251" w:author="Monica IVANUS" w:date="2020-08-12T09:07:00Z">
        <w:del w:id="252" w:author="DESISLAVA ASENOVA PETKOVA" w:date="2020-10-06T10:14:00Z">
          <w:r w:rsidR="00ED1F2F" w:rsidDel="00B90149">
            <w:rPr>
              <w:rFonts w:ascii="Trebuchet MS" w:hAnsi="Trebuchet MS"/>
              <w:lang w:val="en-GB"/>
            </w:rPr>
            <w:delText xml:space="preserve"> Project implementation Manual)</w:delText>
          </w:r>
          <w:r w:rsidRPr="00BE65AE" w:rsidDel="00B90149">
            <w:rPr>
              <w:rFonts w:ascii="Trebuchet MS" w:hAnsi="Trebuchet MS"/>
              <w:lang w:val="en-GB"/>
              <w:rPrChange w:id="253" w:author="Monica IVANUS" w:date="2020-08-12T09:07:00Z">
                <w:rPr>
                  <w:rFonts w:ascii="Trebuchet MS" w:hAnsi="Trebuchet MS"/>
                  <w:b/>
                  <w:lang w:val="en-GB"/>
                </w:rPr>
              </w:rPrChange>
            </w:rPr>
            <w:delText>.</w:delText>
          </w:r>
        </w:del>
      </w:ins>
      <w:moveFromRangeStart w:id="254" w:author="Monica IVANUS" w:date="2020-08-12T18:33:00Z" w:name="move48149655"/>
      <w:moveFrom w:id="255" w:author="Monica IVANUS" w:date="2020-08-12T18:33:00Z">
        <w:del w:id="256" w:author="DESISLAVA ASENOVA PETKOVA" w:date="2020-10-06T10:14:00Z">
          <w:r w:rsidR="00F37BE8" w:rsidDel="00B90149">
            <w:rPr>
              <w:rFonts w:ascii="Trebuchet MS" w:hAnsi="Trebuchet MS"/>
              <w:lang w:val="en-GB"/>
            </w:rPr>
            <w:delText xml:space="preserve">in </w:delText>
          </w:r>
          <w:r w:rsidR="0042220F" w:rsidDel="00B90149">
            <w:rPr>
              <w:rFonts w:ascii="Trebuchet MS" w:hAnsi="Trebuchet MS"/>
              <w:lang w:val="en-GB"/>
            </w:rPr>
            <w:delText>……………………………………………………………………..</w:delText>
          </w:r>
          <w:r w:rsidR="00347E3D" w:rsidDel="00B90149">
            <w:rPr>
              <w:rFonts w:ascii="Trebuchet MS" w:hAnsi="Trebuchet MS"/>
              <w:lang w:val="en-GB"/>
            </w:rPr>
            <w:delText xml:space="preserve">(to be completed by Romanian colleagues) </w:delText>
          </w:r>
        </w:del>
      </w:moveFrom>
      <w:moveFromRangeEnd w:id="254"/>
    </w:p>
    <w:p w14:paraId="3DD0EC44" w14:textId="72FDED4C" w:rsidR="00BE65AE" w:rsidRPr="00BE65AE" w:rsidDel="00B90149" w:rsidRDefault="00BE65AE">
      <w:pPr>
        <w:spacing w:line="276" w:lineRule="auto"/>
        <w:jc w:val="both"/>
        <w:rPr>
          <w:ins w:id="257" w:author="Monica IVANUS" w:date="2020-08-12T09:07:00Z"/>
          <w:del w:id="258" w:author="DESISLAVA ASENOVA PETKOVA" w:date="2020-10-06T10:14:00Z"/>
          <w:rFonts w:ascii="Trebuchet MS" w:hAnsi="Trebuchet MS"/>
          <w:lang w:val="en-GB"/>
          <w:rPrChange w:id="259" w:author="Monica IVANUS" w:date="2020-08-12T09:07:00Z">
            <w:rPr>
              <w:ins w:id="260" w:author="Monica IVANUS" w:date="2020-08-12T09:07:00Z"/>
              <w:del w:id="261" w:author="DESISLAVA ASENOVA PETKOVA" w:date="2020-10-06T10:14:00Z"/>
              <w:rFonts w:ascii="Trebuchet MS" w:hAnsi="Trebuchet MS"/>
              <w:b/>
              <w:lang w:val="en-GB"/>
            </w:rPr>
          </w:rPrChange>
        </w:rPr>
        <w:pPrChange w:id="262" w:author="Monica IVANUS" w:date="2020-08-12T09:07:00Z">
          <w:pPr>
            <w:spacing w:line="276" w:lineRule="auto"/>
          </w:pPr>
        </w:pPrChange>
      </w:pPr>
    </w:p>
    <w:p w14:paraId="1304CF3D" w14:textId="5D496602" w:rsidR="00C938FB" w:rsidRPr="003718E9" w:rsidDel="00B90149" w:rsidRDefault="0042220F">
      <w:pPr>
        <w:spacing w:line="276" w:lineRule="auto"/>
        <w:rPr>
          <w:del w:id="263" w:author="DESISLAVA ASENOVA PETKOVA" w:date="2020-10-06T10:14:00Z"/>
          <w:rFonts w:ascii="Trebuchet MS" w:hAnsi="Trebuchet MS"/>
          <w:lang w:val="en-GB"/>
        </w:rPr>
      </w:pPr>
      <w:del w:id="264" w:author="DESISLAVA ASENOVA PETKOVA" w:date="2020-10-06T10:14:00Z">
        <w:r w:rsidRPr="0042220F" w:rsidDel="00B90149">
          <w:rPr>
            <w:rFonts w:ascii="Trebuchet MS" w:hAnsi="Trebuchet MS"/>
            <w:b/>
            <w:lang w:val="en-GB"/>
          </w:rPr>
          <w:delText xml:space="preserve">The Fraud indicators in Public Procurement </w:delText>
        </w:r>
        <w:r w:rsidRPr="003718E9" w:rsidDel="00B90149">
          <w:rPr>
            <w:rFonts w:ascii="Trebuchet MS" w:hAnsi="Trebuchet MS"/>
            <w:lang w:val="en-GB"/>
          </w:rPr>
          <w:delText xml:space="preserve">are identified for </w:delText>
        </w:r>
        <w:r w:rsidDel="00B90149">
          <w:rPr>
            <w:rFonts w:ascii="Trebuchet MS" w:hAnsi="Trebuchet MS"/>
            <w:lang w:val="en-GB"/>
          </w:rPr>
          <w:delText xml:space="preserve">Romanian </w:delText>
        </w:r>
        <w:r w:rsidRPr="003718E9" w:rsidDel="00B90149">
          <w:rPr>
            <w:rFonts w:ascii="Trebuchet MS" w:hAnsi="Trebuchet MS"/>
            <w:lang w:val="en-GB"/>
          </w:rPr>
          <w:delText xml:space="preserve">beneficiaries </w:delText>
        </w:r>
      </w:del>
      <w:moveToRangeStart w:id="265" w:author="Monica IVANUS" w:date="2020-08-12T18:33:00Z" w:name="move48149655"/>
      <w:moveTo w:id="266" w:author="Monica IVANUS" w:date="2020-08-12T18:33:00Z">
        <w:del w:id="267" w:author="DESISLAVA ASENOVA PETKOVA" w:date="2020-10-06T10:14:00Z">
          <w:r w:rsidR="00F37BE8" w:rsidDel="00B90149">
            <w:rPr>
              <w:rFonts w:ascii="Trebuchet MS" w:hAnsi="Trebuchet MS"/>
              <w:lang w:val="en-GB"/>
            </w:rPr>
            <w:delText xml:space="preserve">in </w:delText>
          </w:r>
          <w:r w:rsidDel="00B90149">
            <w:rPr>
              <w:rFonts w:ascii="Trebuchet MS" w:hAnsi="Trebuchet MS"/>
              <w:lang w:val="en-GB"/>
            </w:rPr>
            <w:delText>……………………………………………………………………..</w:delText>
          </w:r>
          <w:r w:rsidR="00347E3D" w:rsidDel="00B90149">
            <w:rPr>
              <w:rFonts w:ascii="Trebuchet MS" w:hAnsi="Trebuchet MS"/>
              <w:lang w:val="en-GB"/>
            </w:rPr>
            <w:delText xml:space="preserve">(to be completed by Romanian colleagues) </w:delText>
          </w:r>
        </w:del>
      </w:moveTo>
      <w:moveToRangeEnd w:id="265"/>
    </w:p>
    <w:p w14:paraId="3A8F052B" w14:textId="5FFF589B" w:rsidR="0042220F" w:rsidRPr="007B1F73" w:rsidDel="00B90149" w:rsidRDefault="0042220F">
      <w:pPr>
        <w:spacing w:line="276" w:lineRule="auto"/>
        <w:rPr>
          <w:del w:id="268" w:author="DESISLAVA ASENOVA PETKOVA" w:date="2020-10-06T10:14:00Z"/>
          <w:rFonts w:ascii="Trebuchet MS" w:hAnsi="Trebuchet MS"/>
          <w:lang w:val="en-GB"/>
        </w:rPr>
        <w:pPrChange w:id="269" w:author="Monica IVANUS" w:date="2020-08-12T18:33:00Z">
          <w:pPr>
            <w:spacing w:line="276" w:lineRule="auto"/>
            <w:jc w:val="both"/>
          </w:pPr>
        </w:pPrChange>
      </w:pPr>
      <w:del w:id="270" w:author="DESISLAVA ASENOVA PETKOVA" w:date="2020-10-06T10:14:00Z">
        <w:r w:rsidDel="00B90149">
          <w:rPr>
            <w:rFonts w:ascii="Trebuchet MS" w:hAnsi="Trebuchet MS"/>
            <w:b/>
            <w:lang w:val="en-GB"/>
          </w:rPr>
          <w:delText xml:space="preserve">The </w:delText>
        </w:r>
        <w:r w:rsidRPr="00891C93" w:rsidDel="00B90149">
          <w:rPr>
            <w:rFonts w:ascii="Trebuchet MS" w:hAnsi="Trebuchet MS"/>
            <w:b/>
            <w:lang w:val="en-GB"/>
          </w:rPr>
          <w:delText xml:space="preserve">Fraud indicators in Public Procurement </w:delText>
        </w:r>
        <w:r w:rsidRPr="007B1F73" w:rsidDel="00B90149">
          <w:rPr>
            <w:rFonts w:ascii="Trebuchet MS" w:hAnsi="Trebuchet MS"/>
            <w:lang w:val="en-GB"/>
          </w:rPr>
          <w:delText>are identified for Bulgarian beneficiaries through FLC checklists specified for all types of Public Procurement procedures (Annexes from IV.6.1 to IV.6.19) of the Procedure Manual of NA for managing the INTERREG Programmes</w:delText>
        </w:r>
        <w:r w:rsidR="00F37BE8" w:rsidDel="00B90149">
          <w:rPr>
            <w:rFonts w:ascii="Trebuchet MS" w:hAnsi="Trebuchet MS"/>
            <w:lang w:val="en-GB"/>
          </w:rPr>
          <w:delText xml:space="preserve">. </w:delText>
        </w:r>
        <w:r w:rsidRPr="007B1F73" w:rsidDel="00B90149">
          <w:rPr>
            <w:rFonts w:ascii="Trebuchet MS" w:hAnsi="Trebuchet MS"/>
            <w:lang w:val="en-GB"/>
          </w:rPr>
          <w:delText xml:space="preserve"> </w:delText>
        </w:r>
      </w:del>
    </w:p>
    <w:p w14:paraId="1BC60A54" w14:textId="77777777" w:rsidR="0042220F" w:rsidRPr="00760225" w:rsidRDefault="0042220F">
      <w:pPr>
        <w:spacing w:line="276" w:lineRule="auto"/>
        <w:rPr>
          <w:rFonts w:ascii="Trebuchet MS" w:hAnsi="Trebuchet MS"/>
          <w:b/>
          <w:lang w:val="en-GB"/>
        </w:rPr>
      </w:pPr>
    </w:p>
    <w:p w14:paraId="17870BD7" w14:textId="006DC1F9" w:rsidR="00D05E38" w:rsidRPr="00B90149" w:rsidRDefault="00D05E38">
      <w:pPr>
        <w:pStyle w:val="section1"/>
        <w:spacing w:line="276" w:lineRule="auto"/>
        <w:rPr>
          <w:rFonts w:ascii="Trebuchet MS" w:hAnsi="Trebuchet MS"/>
          <w:sz w:val="24"/>
          <w:szCs w:val="24"/>
          <w:lang w:val="bg-BG"/>
          <w:rPrChange w:id="271" w:author="DESISLAVA ASENOVA PETKOVA" w:date="2020-10-06T10:14:00Z">
            <w:rPr>
              <w:rFonts w:ascii="Trebuchet MS" w:hAnsi="Trebuchet MS"/>
              <w:sz w:val="24"/>
              <w:szCs w:val="24"/>
              <w:lang w:val="en-GB"/>
            </w:rPr>
          </w:rPrChange>
        </w:rPr>
      </w:pPr>
      <w:r w:rsidRPr="00760225">
        <w:rPr>
          <w:rFonts w:ascii="Trebuchet MS" w:hAnsi="Trebuchet MS"/>
          <w:sz w:val="24"/>
          <w:szCs w:val="24"/>
          <w:lang w:val="en-GB"/>
        </w:rPr>
        <w:t xml:space="preserve">SECTION </w:t>
      </w:r>
      <w:del w:id="272" w:author="DESISLAVA ASENOVA PETKOVA" w:date="2020-10-06T10:14:00Z">
        <w:r w:rsidR="00F37BE8" w:rsidDel="00B90149">
          <w:rPr>
            <w:rFonts w:ascii="Trebuchet MS" w:hAnsi="Trebuchet MS"/>
            <w:sz w:val="24"/>
            <w:szCs w:val="24"/>
            <w:lang w:val="en-GB"/>
          </w:rPr>
          <w:delText>7</w:delText>
        </w:r>
      </w:del>
      <w:ins w:id="273" w:author="DESISLAVA ASENOVA PETKOVA" w:date="2020-10-06T10:14:00Z">
        <w:r w:rsidR="00B90149">
          <w:rPr>
            <w:rFonts w:ascii="Trebuchet MS" w:hAnsi="Trebuchet MS"/>
            <w:sz w:val="24"/>
            <w:szCs w:val="24"/>
            <w:lang w:val="bg-BG"/>
          </w:rPr>
          <w:t>6</w:t>
        </w:r>
      </w:ins>
    </w:p>
    <w:p w14:paraId="32DDE9FC" w14:textId="77777777" w:rsidR="00D05E38" w:rsidRPr="00DB7E79" w:rsidRDefault="00D05E38">
      <w:pPr>
        <w:spacing w:line="276" w:lineRule="auto"/>
        <w:rPr>
          <w:rFonts w:ascii="Trebuchet MS" w:hAnsi="Trebuchet MS"/>
          <w:b/>
          <w:sz w:val="12"/>
          <w:lang w:val="en-GB"/>
        </w:rPr>
      </w:pPr>
    </w:p>
    <w:p w14:paraId="066628D7" w14:textId="77777777" w:rsidR="00D05E38" w:rsidRPr="00066C1A" w:rsidRDefault="004104F2" w:rsidP="00DB7E79">
      <w:pPr>
        <w:spacing w:line="276" w:lineRule="auto"/>
        <w:rPr>
          <w:ins w:id="274" w:author="Cristina Colodeiciuc" w:date="2020-08-10T14:07:00Z"/>
          <w:rFonts w:ascii="Trebuchet MS" w:hAnsi="Trebuchet MS"/>
          <w:b/>
          <w:lang w:val="en-GB"/>
        </w:rPr>
      </w:pPr>
      <w:r w:rsidRPr="00066C1A">
        <w:rPr>
          <w:rFonts w:ascii="Trebuchet MS" w:hAnsi="Trebuchet MS"/>
          <w:b/>
          <w:lang w:val="en-GB"/>
        </w:rPr>
        <w:t xml:space="preserve">Problems / issues </w:t>
      </w:r>
      <w:r w:rsidR="00D05E38" w:rsidRPr="00066C1A">
        <w:rPr>
          <w:rFonts w:ascii="Trebuchet MS" w:hAnsi="Trebuchet MS"/>
          <w:b/>
          <w:lang w:val="en-GB"/>
        </w:rPr>
        <w:t>affecting the project implementation</w:t>
      </w:r>
      <w:r w:rsidRPr="00066C1A">
        <w:rPr>
          <w:rFonts w:ascii="Trebuchet MS" w:hAnsi="Trebuchet MS"/>
          <w:b/>
          <w:lang w:val="en-GB"/>
        </w:rPr>
        <w:t xml:space="preserve"> (if any)</w:t>
      </w:r>
      <w:r w:rsidR="00D05E38" w:rsidRPr="00066C1A">
        <w:rPr>
          <w:rFonts w:ascii="Trebuchet MS" w:hAnsi="Trebuchet MS"/>
          <w:b/>
          <w:lang w:val="en-GB"/>
        </w:rPr>
        <w:t>:</w:t>
      </w:r>
    </w:p>
    <w:p w14:paraId="02BF2D05" w14:textId="77777777" w:rsidR="00A20B7A" w:rsidRPr="00066C1A" w:rsidRDefault="00A20B7A" w:rsidP="00A20B7A">
      <w:pPr>
        <w:spacing w:line="276" w:lineRule="auto"/>
        <w:rPr>
          <w:ins w:id="275" w:author="Cristina Colodeiciuc" w:date="2020-08-10T14:23:00Z"/>
          <w:rFonts w:ascii="Trebuchet MS" w:hAnsi="Trebuchet MS"/>
          <w:b/>
          <w:lang w:val="en-GB"/>
        </w:rPr>
      </w:pPr>
    </w:p>
    <w:tbl>
      <w:tblPr>
        <w:tblStyle w:val="TableGrid"/>
        <w:tblW w:w="0" w:type="auto"/>
        <w:tblLook w:val="04A0" w:firstRow="1" w:lastRow="0" w:firstColumn="1" w:lastColumn="0" w:noHBand="0" w:noVBand="1"/>
      </w:tblPr>
      <w:tblGrid>
        <w:gridCol w:w="9765"/>
      </w:tblGrid>
      <w:tr w:rsidR="00DB7E79" w14:paraId="702775C4" w14:textId="77777777" w:rsidTr="00DB7E79">
        <w:tc>
          <w:tcPr>
            <w:tcW w:w="9765" w:type="dxa"/>
          </w:tcPr>
          <w:p w14:paraId="7B2EB85C" w14:textId="77777777" w:rsidR="00A20B7A" w:rsidRDefault="009F3324" w:rsidP="009F3324">
            <w:pPr>
              <w:spacing w:line="276" w:lineRule="auto"/>
              <w:rPr>
                <w:ins w:id="276" w:author="Cristina Colodeiciuc" w:date="2020-08-10T14:23:00Z"/>
                <w:rFonts w:ascii="Trebuchet MS" w:hAnsi="Trebuchet MS"/>
                <w:b/>
                <w:lang w:val="en-GB"/>
              </w:rPr>
            </w:pPr>
            <w:ins w:id="277" w:author="Cristina Colodeiciuc" w:date="2020-08-10T14:41:00Z">
              <w:r>
                <w:rPr>
                  <w:rFonts w:ascii="Trebuchet MS" w:hAnsi="Trebuchet MS"/>
                  <w:b/>
                  <w:bCs/>
                  <w:lang w:val="en-GB"/>
                </w:rPr>
                <w:lastRenderedPageBreak/>
                <w:t xml:space="preserve">1. </w:t>
              </w:r>
            </w:ins>
            <w:ins w:id="278" w:author="Cristina Colodeiciuc" w:date="2020-08-10T14:27:00Z">
              <w:r w:rsidR="00A20B7A">
                <w:rPr>
                  <w:rFonts w:ascii="Trebuchet MS" w:hAnsi="Trebuchet MS"/>
                  <w:b/>
                  <w:bCs/>
                  <w:lang w:val="en-GB"/>
                </w:rPr>
                <w:t xml:space="preserve">Follow-up </w:t>
              </w:r>
            </w:ins>
            <w:ins w:id="279" w:author="Cristina Colodeiciuc" w:date="2020-08-10T14:23:00Z">
              <w:r w:rsidR="00A20B7A" w:rsidRPr="00A20B7A">
                <w:rPr>
                  <w:rFonts w:ascii="Trebuchet MS" w:hAnsi="Trebuchet MS"/>
                  <w:b/>
                  <w:bCs/>
                  <w:lang w:val="en-GB"/>
                </w:rPr>
                <w:t xml:space="preserve">of previous </w:t>
              </w:r>
            </w:ins>
            <w:ins w:id="280" w:author="Cristina Colodeiciuc" w:date="2020-08-10T14:30:00Z">
              <w:r w:rsidR="00117FC3">
                <w:rPr>
                  <w:rFonts w:ascii="Trebuchet MS" w:hAnsi="Trebuchet MS"/>
                  <w:b/>
                  <w:bCs/>
                  <w:lang w:val="en-GB"/>
                </w:rPr>
                <w:t xml:space="preserve">/ pending </w:t>
              </w:r>
            </w:ins>
            <w:ins w:id="281" w:author="Cristina Colodeiciuc" w:date="2020-08-10T14:23:00Z">
              <w:r w:rsidR="00A20B7A" w:rsidRPr="00A20B7A">
                <w:rPr>
                  <w:rFonts w:ascii="Trebuchet MS" w:hAnsi="Trebuchet MS"/>
                  <w:b/>
                  <w:bCs/>
                  <w:lang w:val="en-GB"/>
                </w:rPr>
                <w:t>findings</w:t>
              </w:r>
            </w:ins>
            <w:ins w:id="282" w:author="Cristina Colodeiciuc" w:date="2020-08-10T14:28:00Z">
              <w:r w:rsidR="00A20B7A">
                <w:rPr>
                  <w:rFonts w:ascii="Trebuchet MS" w:hAnsi="Trebuchet MS"/>
                  <w:lang w:val="en-GB"/>
                </w:rPr>
                <w:t>:</w:t>
              </w:r>
            </w:ins>
          </w:p>
          <w:p w14:paraId="18396DBD" w14:textId="77777777" w:rsidR="00DB7E79" w:rsidRDefault="00DB7E79" w:rsidP="00DB7E79">
            <w:pPr>
              <w:spacing w:line="276" w:lineRule="auto"/>
              <w:rPr>
                <w:del w:id="283" w:author="Irina MURESAN" w:date="2020-08-12T18:33:00Z"/>
                <w:rFonts w:ascii="Trebuchet MS" w:hAnsi="Trebuchet MS"/>
                <w:b/>
                <w:lang w:val="en-GB"/>
              </w:rPr>
            </w:pPr>
            <w:del w:id="284" w:author="Irina MURESAN" w:date="2020-08-12T18:33:00Z">
              <w:r>
                <w:rPr>
                  <w:rFonts w:ascii="Trebuchet MS" w:hAnsi="Trebuchet MS"/>
                  <w:b/>
                  <w:lang w:val="en-GB"/>
                </w:rPr>
                <w:delText>Findings: ………..</w:delText>
              </w:r>
            </w:del>
          </w:p>
          <w:p w14:paraId="6E33B6E3" w14:textId="4A638D52" w:rsidR="00DB7E79" w:rsidRPr="00760225" w:rsidRDefault="00DB7E79" w:rsidP="00DB7E79">
            <w:pPr>
              <w:spacing w:line="276" w:lineRule="auto"/>
              <w:rPr>
                <w:ins w:id="285" w:author="Cristina Colodeiciuc" w:date="2020-08-10T14:23:00Z"/>
                <w:rFonts w:ascii="Trebuchet MS" w:hAnsi="Trebuchet MS"/>
                <w:b/>
                <w:lang w:val="en-GB"/>
              </w:rPr>
            </w:pPr>
            <w:ins w:id="286" w:author="Cristina Colodeiciuc" w:date="2020-08-10T14:23:00Z">
              <w:r>
                <w:rPr>
                  <w:rFonts w:ascii="Trebuchet MS" w:hAnsi="Trebuchet MS"/>
                  <w:b/>
                  <w:lang w:val="en-GB"/>
                </w:rPr>
                <w:t xml:space="preserve">Corrective </w:t>
              </w:r>
              <w:r w:rsidR="00A20B7A">
                <w:rPr>
                  <w:rFonts w:ascii="Trebuchet MS" w:hAnsi="Trebuchet MS"/>
                  <w:b/>
                  <w:lang w:val="en-GB"/>
                </w:rPr>
                <w:t>measure</w:t>
              </w:r>
            </w:ins>
            <w:del w:id="287" w:author="Irina MURESAN" w:date="2020-08-12T18:33:00Z">
              <w:r>
                <w:rPr>
                  <w:rFonts w:ascii="Trebuchet MS" w:hAnsi="Trebuchet MS"/>
                  <w:b/>
                  <w:lang w:val="en-GB"/>
                </w:rPr>
                <w:delText>measures</w:delText>
              </w:r>
            </w:del>
            <w:ins w:id="288" w:author="Cristina Colodeiciuc" w:date="2020-08-10T14:23:00Z">
              <w:r>
                <w:rPr>
                  <w:rFonts w:ascii="Trebuchet MS" w:hAnsi="Trebuchet MS"/>
                  <w:b/>
                  <w:lang w:val="en-GB"/>
                </w:rPr>
                <w:t>: …………</w:t>
              </w:r>
            </w:ins>
          </w:p>
          <w:p w14:paraId="683162EC" w14:textId="77777777" w:rsidR="00A20B7A" w:rsidRDefault="00A20B7A" w:rsidP="009F3324">
            <w:pPr>
              <w:spacing w:line="276" w:lineRule="auto"/>
              <w:rPr>
                <w:ins w:id="289" w:author="Cristina Colodeiciuc" w:date="2020-08-10T14:26:00Z"/>
                <w:rFonts w:ascii="Trebuchet MS" w:hAnsi="Trebuchet MS"/>
                <w:b/>
                <w:lang w:val="en-GB"/>
              </w:rPr>
            </w:pPr>
            <w:ins w:id="290" w:author="Cristina Colodeiciuc" w:date="2020-08-10T14:23:00Z">
              <w:r>
                <w:rPr>
                  <w:rFonts w:ascii="Trebuchet MS" w:hAnsi="Trebuchet MS"/>
                  <w:b/>
                  <w:lang w:val="en-GB"/>
                </w:rPr>
                <w:t>Deadline: …………</w:t>
              </w:r>
            </w:ins>
          </w:p>
          <w:p w14:paraId="50FC0A64" w14:textId="49ACD34C" w:rsidR="00DB7E79" w:rsidRPr="00DB7E79" w:rsidRDefault="00A20B7A">
            <w:pPr>
              <w:spacing w:line="276" w:lineRule="auto"/>
              <w:rPr>
                <w:rFonts w:ascii="Trebuchet MS" w:hAnsi="Trebuchet MS"/>
                <w:b/>
                <w:lang w:val="en-GB"/>
              </w:rPr>
            </w:pPr>
            <w:ins w:id="291" w:author="Cristina Colodeiciuc" w:date="2020-08-10T14:28:00Z">
              <w:r>
                <w:rPr>
                  <w:rFonts w:ascii="Trebuchet MS" w:hAnsi="Trebuchet MS"/>
                  <w:b/>
                  <w:lang w:val="en-GB"/>
                </w:rPr>
                <w:t>S</w:t>
              </w:r>
            </w:ins>
            <w:ins w:id="292" w:author="Cristina Colodeiciuc" w:date="2020-08-10T14:26:00Z">
              <w:r>
                <w:rPr>
                  <w:rFonts w:ascii="Trebuchet MS" w:hAnsi="Trebuchet MS"/>
                  <w:b/>
                  <w:lang w:val="en-GB"/>
                </w:rPr>
                <w:t>tatus</w:t>
              </w:r>
            </w:ins>
            <w:ins w:id="293" w:author="Cristina Colodeiciuc" w:date="2020-08-10T14:28:00Z">
              <w:r>
                <w:rPr>
                  <w:rFonts w:ascii="Trebuchet MS" w:hAnsi="Trebuchet MS"/>
                  <w:b/>
                  <w:lang w:val="en-GB"/>
                </w:rPr>
                <w:t xml:space="preserve">: </w:t>
              </w:r>
            </w:ins>
            <w:ins w:id="294" w:author="Cristina Colodeiciuc" w:date="2020-08-10T14:29:00Z">
              <w:r>
                <w:rPr>
                  <w:rFonts w:ascii="Trebuchet MS" w:hAnsi="Trebuchet MS"/>
                  <w:b/>
                  <w:lang w:val="en-GB"/>
                </w:rPr>
                <w:t>(</w:t>
              </w:r>
            </w:ins>
            <w:ins w:id="295" w:author="Cristina Colodeiciuc" w:date="2020-08-10T14:28:00Z">
              <w:r w:rsidRPr="00082989">
                <w:rPr>
                  <w:rFonts w:ascii="Trebuchet MS" w:hAnsi="Trebuchet MS"/>
                  <w:lang w:val="en-GB"/>
                </w:rPr>
                <w:t xml:space="preserve">cleared/ </w:t>
              </w:r>
            </w:ins>
            <w:ins w:id="296" w:author="Cristina Colodeiciuc" w:date="2020-08-10T14:30:00Z">
              <w:r w:rsidRPr="00082989">
                <w:rPr>
                  <w:rFonts w:ascii="Trebuchet MS" w:hAnsi="Trebuchet MS"/>
                  <w:lang w:val="en-GB"/>
                </w:rPr>
                <w:t>satisfactorily completed</w:t>
              </w:r>
              <w:r w:rsidR="00117FC3">
                <w:rPr>
                  <w:rFonts w:ascii="Trebuchet MS" w:hAnsi="Trebuchet MS"/>
                  <w:lang w:val="en-GB"/>
                </w:rPr>
                <w:t>/</w:t>
              </w:r>
              <w:r w:rsidRPr="00082989">
                <w:rPr>
                  <w:rFonts w:ascii="Trebuchet MS" w:hAnsi="Trebuchet MS"/>
                  <w:lang w:val="en-GB"/>
                </w:rPr>
                <w:t xml:space="preserve"> </w:t>
              </w:r>
            </w:ins>
            <w:ins w:id="297" w:author="Cristina Colodeiciuc" w:date="2020-08-10T14:28:00Z">
              <w:r w:rsidRPr="00082989">
                <w:rPr>
                  <w:rFonts w:ascii="Trebuchet MS" w:hAnsi="Trebuchet MS"/>
                  <w:lang w:val="en-GB"/>
                </w:rPr>
                <w:t>pending – explanation to be provided)</w:t>
              </w:r>
            </w:ins>
            <w:del w:id="298" w:author="Irina MURESAN" w:date="2020-08-12T18:33:00Z">
              <w:r w:rsidR="00DB7E79">
                <w:rPr>
                  <w:rFonts w:ascii="Trebuchet MS" w:hAnsi="Trebuchet MS"/>
                  <w:b/>
                  <w:lang w:val="en-GB"/>
                </w:rPr>
                <w:delText>Deadlines: …………</w:delText>
              </w:r>
            </w:del>
          </w:p>
        </w:tc>
      </w:tr>
    </w:tbl>
    <w:p w14:paraId="0632E31B" w14:textId="77777777" w:rsidR="007C1403" w:rsidRPr="00066C1A" w:rsidRDefault="007C1403" w:rsidP="00DB7E79">
      <w:pPr>
        <w:spacing w:line="276" w:lineRule="auto"/>
        <w:rPr>
          <w:ins w:id="299" w:author="Irina MURESAN" w:date="2020-08-12T18:33:00Z"/>
          <w:rFonts w:ascii="Trebuchet MS" w:hAnsi="Trebuchet MS"/>
          <w:b/>
          <w:lang w:val="en-GB"/>
        </w:rPr>
      </w:pPr>
    </w:p>
    <w:tbl>
      <w:tblPr>
        <w:tblStyle w:val="TableGrid"/>
        <w:tblW w:w="0" w:type="auto"/>
        <w:tblLook w:val="04A0" w:firstRow="1" w:lastRow="0" w:firstColumn="1" w:lastColumn="0" w:noHBand="0" w:noVBand="1"/>
      </w:tblPr>
      <w:tblGrid>
        <w:gridCol w:w="9765"/>
      </w:tblGrid>
      <w:tr w:rsidR="00DB7E79" w14:paraId="425BF0F1" w14:textId="77777777" w:rsidTr="00DB7E79">
        <w:trPr>
          <w:ins w:id="300" w:author="Irina MURESAN" w:date="2020-08-12T18:33:00Z"/>
        </w:trPr>
        <w:tc>
          <w:tcPr>
            <w:tcW w:w="9765" w:type="dxa"/>
          </w:tcPr>
          <w:p w14:paraId="693F23C6" w14:textId="77777777" w:rsidR="00DB7E79" w:rsidRDefault="009F3324" w:rsidP="00DB7E79">
            <w:pPr>
              <w:spacing w:line="276" w:lineRule="auto"/>
              <w:rPr>
                <w:ins w:id="301" w:author="Irina MURESAN" w:date="2020-08-12T18:33:00Z"/>
                <w:rFonts w:ascii="Trebuchet MS" w:hAnsi="Trebuchet MS"/>
                <w:b/>
                <w:lang w:val="en-GB"/>
              </w:rPr>
            </w:pPr>
            <w:ins w:id="302" w:author="Cristina Colodeiciuc" w:date="2020-08-10T14:41:00Z">
              <w:r>
                <w:rPr>
                  <w:rFonts w:ascii="Trebuchet MS" w:hAnsi="Trebuchet MS"/>
                  <w:b/>
                  <w:lang w:val="en-GB"/>
                </w:rPr>
                <w:t xml:space="preserve">2. </w:t>
              </w:r>
            </w:ins>
            <w:ins w:id="303" w:author="Cristina Colodeiciuc" w:date="2020-08-10T14:25:00Z">
              <w:r w:rsidR="00A20B7A">
                <w:rPr>
                  <w:rFonts w:ascii="Trebuchet MS" w:hAnsi="Trebuchet MS"/>
                  <w:b/>
                  <w:lang w:val="en-GB"/>
                </w:rPr>
                <w:t xml:space="preserve">Current </w:t>
              </w:r>
            </w:ins>
            <w:ins w:id="304" w:author="Irina MURESAN" w:date="2020-08-12T18:33:00Z">
              <w:r w:rsidR="00DB7E79">
                <w:rPr>
                  <w:rFonts w:ascii="Trebuchet MS" w:hAnsi="Trebuchet MS"/>
                  <w:b/>
                  <w:lang w:val="en-GB"/>
                </w:rPr>
                <w:t>Findings: ………..</w:t>
              </w:r>
            </w:ins>
          </w:p>
          <w:p w14:paraId="364C6023" w14:textId="77777777" w:rsidR="00DB7E79" w:rsidRPr="00760225" w:rsidRDefault="00DB7E79" w:rsidP="00DB7E79">
            <w:pPr>
              <w:spacing w:line="276" w:lineRule="auto"/>
              <w:rPr>
                <w:ins w:id="305" w:author="Irina MURESAN" w:date="2020-08-12T18:33:00Z"/>
                <w:rFonts w:ascii="Trebuchet MS" w:hAnsi="Trebuchet MS"/>
                <w:b/>
                <w:lang w:val="en-GB"/>
              </w:rPr>
            </w:pPr>
            <w:ins w:id="306" w:author="Irina MURESAN" w:date="2020-08-12T18:33:00Z">
              <w:r>
                <w:rPr>
                  <w:rFonts w:ascii="Trebuchet MS" w:hAnsi="Trebuchet MS"/>
                  <w:b/>
                  <w:lang w:val="en-GB"/>
                </w:rPr>
                <w:t>Corrective measures: …………</w:t>
              </w:r>
            </w:ins>
          </w:p>
          <w:p w14:paraId="2B10E633" w14:textId="77777777" w:rsidR="00DB7E79" w:rsidRPr="00DB7E79" w:rsidRDefault="00DB7E79">
            <w:pPr>
              <w:spacing w:line="276" w:lineRule="auto"/>
              <w:rPr>
                <w:ins w:id="307" w:author="Irina MURESAN" w:date="2020-08-12T18:33:00Z"/>
                <w:rFonts w:ascii="Trebuchet MS" w:hAnsi="Trebuchet MS"/>
                <w:b/>
                <w:lang w:val="en-GB"/>
              </w:rPr>
            </w:pPr>
            <w:ins w:id="308" w:author="Irina MURESAN" w:date="2020-08-12T18:33:00Z">
              <w:r>
                <w:rPr>
                  <w:rFonts w:ascii="Trebuchet MS" w:hAnsi="Trebuchet MS"/>
                  <w:b/>
                  <w:lang w:val="en-GB"/>
                </w:rPr>
                <w:t>Deadlines: …………</w:t>
              </w:r>
            </w:ins>
          </w:p>
        </w:tc>
      </w:tr>
    </w:tbl>
    <w:p w14:paraId="34DDDF6F" w14:textId="77777777" w:rsidR="007845DC" w:rsidRPr="00760225" w:rsidRDefault="007845DC">
      <w:pPr>
        <w:spacing w:line="276" w:lineRule="auto"/>
        <w:rPr>
          <w:rFonts w:ascii="Trebuchet MS" w:hAnsi="Trebuchet MS"/>
          <w:b/>
          <w:u w:val="single"/>
          <w:lang w:val="en-GB"/>
        </w:rPr>
      </w:pPr>
    </w:p>
    <w:p w14:paraId="3ED16949" w14:textId="114CF631" w:rsidR="00D05E38" w:rsidRPr="00760225" w:rsidRDefault="00D05E38">
      <w:pPr>
        <w:pStyle w:val="section1"/>
        <w:spacing w:line="276" w:lineRule="auto"/>
        <w:rPr>
          <w:rFonts w:ascii="Trebuchet MS" w:hAnsi="Trebuchet MS"/>
          <w:sz w:val="24"/>
          <w:szCs w:val="24"/>
          <w:lang w:val="en-GB"/>
        </w:rPr>
      </w:pPr>
      <w:r w:rsidRPr="00760225">
        <w:rPr>
          <w:rFonts w:ascii="Trebuchet MS" w:hAnsi="Trebuchet MS"/>
          <w:sz w:val="24"/>
          <w:szCs w:val="24"/>
          <w:lang w:val="en-GB"/>
        </w:rPr>
        <w:t xml:space="preserve">SECTION </w:t>
      </w:r>
      <w:del w:id="309" w:author="DESISLAVA ASENOVA PETKOVA" w:date="2020-10-06T10:15:00Z">
        <w:r w:rsidR="00F37BE8" w:rsidDel="00B90149">
          <w:rPr>
            <w:rFonts w:ascii="Trebuchet MS" w:hAnsi="Trebuchet MS"/>
            <w:sz w:val="24"/>
            <w:szCs w:val="24"/>
            <w:lang w:val="en-GB"/>
          </w:rPr>
          <w:delText>8</w:delText>
        </w:r>
        <w:r w:rsidRPr="00760225" w:rsidDel="00B90149">
          <w:rPr>
            <w:rFonts w:ascii="Trebuchet MS" w:hAnsi="Trebuchet MS"/>
            <w:sz w:val="24"/>
            <w:szCs w:val="24"/>
            <w:lang w:val="en-GB"/>
          </w:rPr>
          <w:delText xml:space="preserve"> </w:delText>
        </w:r>
      </w:del>
      <w:ins w:id="310" w:author="DESISLAVA ASENOVA PETKOVA" w:date="2020-10-06T10:15:00Z">
        <w:r w:rsidR="00B90149">
          <w:rPr>
            <w:rFonts w:ascii="Trebuchet MS" w:hAnsi="Trebuchet MS"/>
            <w:sz w:val="24"/>
            <w:szCs w:val="24"/>
            <w:lang w:val="bg-BG"/>
          </w:rPr>
          <w:t>7</w:t>
        </w:r>
        <w:r w:rsidR="00B90149" w:rsidRPr="00760225">
          <w:rPr>
            <w:rFonts w:ascii="Trebuchet MS" w:hAnsi="Trebuchet MS"/>
            <w:sz w:val="24"/>
            <w:szCs w:val="24"/>
            <w:lang w:val="en-GB"/>
          </w:rPr>
          <w:t xml:space="preserve"> </w:t>
        </w:r>
      </w:ins>
    </w:p>
    <w:p w14:paraId="02C0E5B2" w14:textId="77777777" w:rsidR="00DB7E79" w:rsidRPr="00DB7E79" w:rsidRDefault="00DB7E79">
      <w:pPr>
        <w:spacing w:line="276" w:lineRule="auto"/>
        <w:rPr>
          <w:rFonts w:ascii="Trebuchet MS" w:hAnsi="Trebuchet MS"/>
          <w:b/>
          <w:sz w:val="14"/>
          <w:lang w:val="en-GB"/>
        </w:rPr>
      </w:pPr>
    </w:p>
    <w:p w14:paraId="3D389EC7" w14:textId="77777777" w:rsidR="00DB7E79" w:rsidRPr="00DB7E79" w:rsidRDefault="00D05E38">
      <w:pPr>
        <w:spacing w:line="276" w:lineRule="auto"/>
        <w:rPr>
          <w:rFonts w:ascii="Trebuchet MS" w:hAnsi="Trebuchet MS"/>
          <w:b/>
          <w:lang w:val="en-GB"/>
        </w:rPr>
      </w:pPr>
      <w:r w:rsidRPr="00DB7E79">
        <w:rPr>
          <w:rFonts w:ascii="Trebuchet MS" w:hAnsi="Trebuchet MS"/>
          <w:b/>
          <w:lang w:val="en-GB"/>
        </w:rPr>
        <w:t xml:space="preserve">Conclusions and recommendations </w:t>
      </w:r>
      <w:r w:rsidR="004104F2" w:rsidRPr="00DB7E79">
        <w:rPr>
          <w:rFonts w:ascii="Trebuchet MS" w:hAnsi="Trebuchet MS"/>
          <w:b/>
          <w:lang w:val="en-GB"/>
        </w:rPr>
        <w:t>(if any)</w:t>
      </w:r>
      <w:r w:rsidR="00DB7E79">
        <w:rPr>
          <w:rFonts w:ascii="Trebuchet MS" w:hAnsi="Trebuchet MS"/>
          <w:b/>
          <w:lang w:val="en-GB"/>
        </w:rPr>
        <w:t xml:space="preserve"> </w:t>
      </w:r>
      <w:r w:rsidR="004104F2" w:rsidRPr="00DB7E79">
        <w:rPr>
          <w:rFonts w:ascii="Trebuchet MS" w:hAnsi="Trebuchet MS"/>
          <w:b/>
          <w:lang w:val="en-GB"/>
        </w:rPr>
        <w:t>from the current on-the-spot check</w:t>
      </w:r>
      <w:r w:rsidRPr="00DB7E79">
        <w:rPr>
          <w:rFonts w:ascii="Trebuchet MS" w:hAnsi="Trebuchet MS"/>
          <w:b/>
          <w:lang w:val="en-GB"/>
        </w:rPr>
        <w:t>:</w:t>
      </w:r>
    </w:p>
    <w:tbl>
      <w:tblPr>
        <w:tblW w:w="0" w:type="auto"/>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287"/>
      </w:tblGrid>
      <w:tr w:rsidR="00D05E38" w:rsidRPr="00760225" w14:paraId="693262AD" w14:textId="77777777">
        <w:tc>
          <w:tcPr>
            <w:tcW w:w="9287" w:type="dxa"/>
          </w:tcPr>
          <w:p w14:paraId="40300C37" w14:textId="77777777" w:rsidR="00D05E38" w:rsidRPr="00760225" w:rsidRDefault="00D05E38">
            <w:pPr>
              <w:spacing w:line="276" w:lineRule="auto"/>
              <w:rPr>
                <w:rFonts w:ascii="Trebuchet MS" w:hAnsi="Trebuchet MS"/>
                <w:b/>
                <w:lang w:val="en-GB"/>
              </w:rPr>
            </w:pPr>
            <w:r w:rsidRPr="00760225">
              <w:rPr>
                <w:rFonts w:ascii="Trebuchet MS" w:hAnsi="Trebuchet MS"/>
                <w:b/>
                <w:lang w:val="en-GB"/>
              </w:rPr>
              <w:t xml:space="preserve">Conclusions </w:t>
            </w:r>
            <w:r w:rsidR="007845DC">
              <w:rPr>
                <w:rStyle w:val="FootnoteReference"/>
                <w:rFonts w:ascii="Trebuchet MS" w:hAnsi="Trebuchet MS"/>
                <w:b/>
                <w:lang w:val="en-GB"/>
              </w:rPr>
              <w:footnoteReference w:id="3"/>
            </w:r>
          </w:p>
          <w:p w14:paraId="0E51753F" w14:textId="77777777" w:rsidR="00D05E38" w:rsidRPr="00760225" w:rsidRDefault="00D05E38">
            <w:pPr>
              <w:spacing w:line="276" w:lineRule="auto"/>
              <w:rPr>
                <w:rFonts w:ascii="Trebuchet MS" w:hAnsi="Trebuchet MS"/>
                <w:b/>
                <w:lang w:val="en-GB"/>
              </w:rPr>
            </w:pPr>
            <w:r w:rsidRPr="00760225">
              <w:rPr>
                <w:rFonts w:ascii="Trebuchet MS" w:hAnsi="Trebuchet MS"/>
                <w:b/>
                <w:lang w:val="en-GB"/>
              </w:rPr>
              <w:t>………………………………………………………………………………………………………………………………………………………………………………………………………………………………………………………………………………………………………………………………………………………………………………………………………………………………………………………………………………………………………………………………….</w:t>
            </w:r>
          </w:p>
          <w:p w14:paraId="660BAE80" w14:textId="77777777" w:rsidR="00D05E38" w:rsidRPr="00760225" w:rsidRDefault="00D05E38">
            <w:pPr>
              <w:spacing w:line="276" w:lineRule="auto"/>
              <w:rPr>
                <w:rFonts w:ascii="Trebuchet MS" w:hAnsi="Trebuchet MS"/>
                <w:b/>
                <w:lang w:val="en-GB"/>
              </w:rPr>
            </w:pPr>
          </w:p>
        </w:tc>
      </w:tr>
      <w:tr w:rsidR="00B11F83" w:rsidRPr="00760225" w14:paraId="279D5728" w14:textId="77777777">
        <w:tc>
          <w:tcPr>
            <w:tcW w:w="9287" w:type="dxa"/>
          </w:tcPr>
          <w:p w14:paraId="4D00828E" w14:textId="77777777" w:rsidR="00B11F83" w:rsidRPr="00760225" w:rsidRDefault="00B11F83">
            <w:pPr>
              <w:spacing w:line="276" w:lineRule="auto"/>
              <w:rPr>
                <w:rFonts w:ascii="Trebuchet MS" w:hAnsi="Trebuchet MS"/>
                <w:b/>
                <w:lang w:val="en-GB"/>
              </w:rPr>
            </w:pPr>
          </w:p>
        </w:tc>
      </w:tr>
    </w:tbl>
    <w:p w14:paraId="5A255DA4" w14:textId="77777777" w:rsidR="00D05E38" w:rsidRPr="00760225" w:rsidRDefault="00D05E38">
      <w:pPr>
        <w:spacing w:line="276" w:lineRule="auto"/>
        <w:rPr>
          <w:rFonts w:ascii="Trebuchet MS" w:hAnsi="Trebuchet MS"/>
          <w:b/>
          <w:lang w:val="en-GB"/>
        </w:rPr>
      </w:pPr>
    </w:p>
    <w:p w14:paraId="66863AB0" w14:textId="77777777" w:rsidR="00D05E38" w:rsidRPr="00760225" w:rsidRDefault="00D05E38">
      <w:pPr>
        <w:pStyle w:val="Data1"/>
        <w:spacing w:line="276" w:lineRule="auto"/>
        <w:rPr>
          <w:rFonts w:ascii="Trebuchet MS" w:hAnsi="Trebuchet MS"/>
          <w:snapToGrid/>
          <w:szCs w:val="24"/>
        </w:rPr>
      </w:pPr>
      <w:r w:rsidRPr="00760225">
        <w:rPr>
          <w:rFonts w:ascii="Trebuchet MS" w:hAnsi="Trebuchet MS"/>
          <w:snapToGrid/>
          <w:szCs w:val="24"/>
        </w:rPr>
        <w:t>First level controller</w:t>
      </w:r>
      <w:r w:rsidR="0025073A">
        <w:rPr>
          <w:rFonts w:ascii="Trebuchet MS" w:hAnsi="Trebuchet MS"/>
          <w:snapToGrid/>
          <w:szCs w:val="24"/>
        </w:rPr>
        <w:t>s</w:t>
      </w:r>
      <w:r w:rsidRPr="00760225">
        <w:rPr>
          <w:rFonts w:ascii="Trebuchet MS" w:hAnsi="Trebuchet MS"/>
          <w:snapToGrid/>
          <w:szCs w:val="24"/>
        </w:rPr>
        <w:tab/>
      </w:r>
      <w:r w:rsidRPr="00760225">
        <w:rPr>
          <w:rFonts w:ascii="Trebuchet MS" w:hAnsi="Trebuchet MS"/>
          <w:snapToGrid/>
          <w:szCs w:val="24"/>
        </w:rPr>
        <w:tab/>
      </w:r>
      <w:r w:rsidRPr="00760225">
        <w:rPr>
          <w:rFonts w:ascii="Trebuchet MS" w:hAnsi="Trebuchet MS"/>
          <w:snapToGrid/>
          <w:szCs w:val="24"/>
        </w:rPr>
        <w:tab/>
        <w:t>Romanian</w:t>
      </w:r>
      <w:r w:rsidR="00B47029" w:rsidRPr="00760225">
        <w:rPr>
          <w:rFonts w:ascii="Trebuchet MS" w:hAnsi="Trebuchet MS"/>
          <w:snapToGrid/>
          <w:szCs w:val="24"/>
        </w:rPr>
        <w:t>/Bulgarian</w:t>
      </w:r>
      <w:r w:rsidRPr="00760225">
        <w:rPr>
          <w:rFonts w:ascii="Trebuchet MS" w:hAnsi="Trebuchet MS"/>
          <w:snapToGrid/>
          <w:szCs w:val="24"/>
        </w:rPr>
        <w:t xml:space="preserve"> </w:t>
      </w:r>
      <w:r w:rsidR="00B11F83" w:rsidRPr="0011665A">
        <w:rPr>
          <w:rFonts w:ascii="Trebuchet MS" w:hAnsi="Trebuchet MS"/>
        </w:rPr>
        <w:t xml:space="preserve">Beneficiary </w:t>
      </w:r>
      <w:r w:rsidRPr="0011665A">
        <w:rPr>
          <w:rFonts w:ascii="Trebuchet MS" w:hAnsi="Trebuchet MS"/>
          <w:snapToGrid/>
          <w:szCs w:val="24"/>
        </w:rPr>
        <w:t>in</w:t>
      </w:r>
      <w:r w:rsidRPr="00760225">
        <w:rPr>
          <w:rFonts w:ascii="Trebuchet MS" w:hAnsi="Trebuchet MS"/>
          <w:snapToGrid/>
          <w:szCs w:val="24"/>
        </w:rPr>
        <w:t xml:space="preserve"> the</w:t>
      </w:r>
      <w:r w:rsidR="00341D09" w:rsidRPr="00760225">
        <w:rPr>
          <w:rFonts w:ascii="Trebuchet MS" w:hAnsi="Trebuchet MS"/>
          <w:snapToGrid/>
          <w:szCs w:val="24"/>
        </w:rPr>
        <w:t xml:space="preserve"> </w:t>
      </w:r>
      <w:r w:rsidRPr="00760225">
        <w:rPr>
          <w:rFonts w:ascii="Trebuchet MS" w:hAnsi="Trebuchet MS"/>
          <w:snapToGrid/>
          <w:szCs w:val="24"/>
        </w:rPr>
        <w:t>project</w:t>
      </w:r>
    </w:p>
    <w:p w14:paraId="4686512C" w14:textId="77777777" w:rsidR="007F0CC4" w:rsidRPr="00760225" w:rsidRDefault="007F0CC4">
      <w:pPr>
        <w:pStyle w:val="Data1"/>
        <w:spacing w:line="276" w:lineRule="auto"/>
        <w:rPr>
          <w:rFonts w:ascii="Trebuchet MS" w:hAnsi="Trebuchet MS"/>
          <w:snapToGrid/>
          <w:szCs w:val="24"/>
        </w:rPr>
      </w:pPr>
    </w:p>
    <w:p w14:paraId="29E4D9A8" w14:textId="77777777" w:rsidR="007F0CC4" w:rsidRPr="00760225" w:rsidRDefault="009378ED">
      <w:pPr>
        <w:pStyle w:val="Data1"/>
        <w:spacing w:line="276" w:lineRule="auto"/>
        <w:rPr>
          <w:rFonts w:ascii="Trebuchet MS" w:hAnsi="Trebuchet MS"/>
          <w:snapToGrid/>
          <w:szCs w:val="24"/>
        </w:rPr>
      </w:pPr>
      <w:r w:rsidRPr="00760225">
        <w:rPr>
          <w:rFonts w:ascii="Trebuchet MS" w:hAnsi="Trebuchet MS"/>
          <w:snapToGrid/>
          <w:szCs w:val="24"/>
        </w:rPr>
        <w:t xml:space="preserve">                                                                              </w:t>
      </w:r>
      <w:r w:rsidR="007F0CC4" w:rsidRPr="00760225">
        <w:rPr>
          <w:rFonts w:ascii="Trebuchet MS" w:hAnsi="Trebuchet MS"/>
          <w:snapToGrid/>
          <w:szCs w:val="24"/>
        </w:rPr>
        <w:t>Legal representative</w:t>
      </w:r>
    </w:p>
    <w:p w14:paraId="4B7EBF3F" w14:textId="77777777" w:rsidR="007F0CC4" w:rsidRPr="00760225" w:rsidRDefault="007F0CC4">
      <w:pPr>
        <w:pStyle w:val="Data1"/>
        <w:spacing w:line="276" w:lineRule="auto"/>
        <w:rPr>
          <w:rFonts w:ascii="Trebuchet MS" w:hAnsi="Trebuchet MS"/>
          <w:snapToGrid/>
          <w:szCs w:val="24"/>
        </w:rPr>
      </w:pPr>
    </w:p>
    <w:p w14:paraId="587BBD16" w14:textId="77777777" w:rsidR="00D05E38" w:rsidRPr="00760225" w:rsidRDefault="00D05E38">
      <w:pPr>
        <w:pStyle w:val="xl31"/>
        <w:spacing w:before="0" w:beforeAutospacing="0" w:after="0" w:afterAutospacing="0" w:line="276" w:lineRule="auto"/>
        <w:rPr>
          <w:rFonts w:ascii="Trebuchet MS" w:eastAsia="Times New Roman" w:hAnsi="Trebuchet MS"/>
          <w:lang w:val="en-GB"/>
        </w:rPr>
      </w:pPr>
      <w:r w:rsidRPr="00760225">
        <w:rPr>
          <w:rFonts w:ascii="Trebuchet MS" w:eastAsia="Times New Roman" w:hAnsi="Trebuchet MS"/>
          <w:lang w:val="en-GB"/>
        </w:rPr>
        <w:t>[Signature</w:t>
      </w:r>
      <w:r w:rsidR="00986818" w:rsidRPr="00760225">
        <w:rPr>
          <w:rFonts w:ascii="Trebuchet MS" w:eastAsia="Times New Roman" w:hAnsi="Trebuchet MS"/>
          <w:lang w:val="en-GB"/>
        </w:rPr>
        <w:t xml:space="preserve"> and stamp</w:t>
      </w:r>
      <w:r w:rsidRPr="00760225">
        <w:rPr>
          <w:rFonts w:ascii="Trebuchet MS" w:eastAsia="Times New Roman" w:hAnsi="Trebuchet MS"/>
          <w:lang w:val="en-GB"/>
        </w:rPr>
        <w:t>]</w:t>
      </w:r>
      <w:r w:rsidRPr="00760225">
        <w:rPr>
          <w:rFonts w:ascii="Trebuchet MS" w:eastAsia="Times New Roman" w:hAnsi="Trebuchet MS"/>
          <w:lang w:val="en-GB"/>
        </w:rPr>
        <w:tab/>
      </w:r>
      <w:r w:rsidR="00986818" w:rsidRPr="00760225">
        <w:rPr>
          <w:rFonts w:ascii="Trebuchet MS" w:eastAsia="Times New Roman" w:hAnsi="Trebuchet MS"/>
          <w:lang w:val="en-GB"/>
        </w:rPr>
        <w:t xml:space="preserve">                               </w:t>
      </w:r>
      <w:r w:rsidRPr="00760225">
        <w:rPr>
          <w:rFonts w:ascii="Trebuchet MS" w:eastAsia="Times New Roman" w:hAnsi="Trebuchet MS"/>
          <w:lang w:val="en-GB"/>
        </w:rPr>
        <w:tab/>
      </w:r>
      <w:r w:rsidR="00341D09" w:rsidRPr="00760225">
        <w:rPr>
          <w:rFonts w:ascii="Trebuchet MS" w:eastAsia="Times New Roman" w:hAnsi="Trebuchet MS"/>
          <w:lang w:val="en-GB"/>
        </w:rPr>
        <w:t xml:space="preserve">  </w:t>
      </w:r>
      <w:r w:rsidRPr="00760225">
        <w:rPr>
          <w:rFonts w:ascii="Trebuchet MS" w:eastAsia="Times New Roman" w:hAnsi="Trebuchet MS"/>
          <w:lang w:val="en-GB"/>
        </w:rPr>
        <w:t>[Signature and stamp]</w:t>
      </w:r>
    </w:p>
    <w:p w14:paraId="1E11CFBC" w14:textId="77777777" w:rsidR="00D05E38" w:rsidRPr="00760225" w:rsidRDefault="00D05E38">
      <w:pPr>
        <w:pStyle w:val="xl31"/>
        <w:tabs>
          <w:tab w:val="left" w:pos="5040"/>
        </w:tabs>
        <w:spacing w:before="0" w:beforeAutospacing="0" w:after="0" w:afterAutospacing="0" w:line="276" w:lineRule="auto"/>
        <w:rPr>
          <w:rFonts w:ascii="Trebuchet MS" w:eastAsia="Times New Roman" w:hAnsi="Trebuchet MS"/>
          <w:lang w:val="en-GB"/>
        </w:rPr>
      </w:pPr>
      <w:r w:rsidRPr="00760225">
        <w:rPr>
          <w:rFonts w:ascii="Trebuchet MS" w:eastAsia="Times New Roman" w:hAnsi="Trebuchet MS"/>
          <w:lang w:val="en-GB"/>
        </w:rPr>
        <w:t>[Name]</w:t>
      </w:r>
      <w:r w:rsidR="000D41FB" w:rsidRPr="00760225">
        <w:rPr>
          <w:rFonts w:ascii="Trebuchet MS" w:eastAsia="Times New Roman" w:hAnsi="Trebuchet MS"/>
          <w:lang w:val="en-GB"/>
        </w:rPr>
        <w:t xml:space="preserve"> [Date]</w:t>
      </w:r>
      <w:r w:rsidRPr="00760225">
        <w:rPr>
          <w:rFonts w:ascii="Trebuchet MS" w:eastAsia="Times New Roman" w:hAnsi="Trebuchet MS"/>
          <w:lang w:val="en-GB"/>
        </w:rPr>
        <w:tab/>
      </w:r>
      <w:r w:rsidR="007F0CC4" w:rsidRPr="00760225">
        <w:rPr>
          <w:rFonts w:ascii="Trebuchet MS" w:eastAsia="Times New Roman" w:hAnsi="Trebuchet MS"/>
          <w:lang w:val="en-GB"/>
        </w:rPr>
        <w:t xml:space="preserve">       </w:t>
      </w:r>
      <w:r w:rsidRPr="00760225">
        <w:rPr>
          <w:rFonts w:ascii="Trebuchet MS" w:eastAsia="Times New Roman" w:hAnsi="Trebuchet MS"/>
          <w:lang w:val="en-GB"/>
        </w:rPr>
        <w:t>[Name]</w:t>
      </w:r>
      <w:r w:rsidR="000D41FB" w:rsidRPr="00760225">
        <w:rPr>
          <w:rFonts w:ascii="Trebuchet MS" w:eastAsia="Times New Roman" w:hAnsi="Trebuchet MS"/>
          <w:lang w:val="en-GB"/>
        </w:rPr>
        <w:t xml:space="preserve"> [Date]</w:t>
      </w:r>
    </w:p>
    <w:p w14:paraId="2C5B1180" w14:textId="77777777" w:rsidR="00341D09" w:rsidRPr="00760225" w:rsidRDefault="00341D09">
      <w:pPr>
        <w:spacing w:line="276" w:lineRule="auto"/>
        <w:rPr>
          <w:rFonts w:ascii="Trebuchet MS" w:hAnsi="Trebuchet MS"/>
          <w:lang w:val="en-GB"/>
        </w:rPr>
      </w:pPr>
    </w:p>
    <w:p w14:paraId="3CBB29CD" w14:textId="77777777" w:rsidR="00D05E38" w:rsidRPr="00760225" w:rsidRDefault="00926D36">
      <w:pPr>
        <w:spacing w:line="276" w:lineRule="auto"/>
        <w:rPr>
          <w:rFonts w:ascii="Trebuchet MS" w:hAnsi="Trebuchet MS"/>
          <w:b/>
          <w:lang w:val="en-GB"/>
        </w:rPr>
      </w:pPr>
      <w:r w:rsidRPr="00760225" w:rsidDel="00926D36">
        <w:rPr>
          <w:rFonts w:ascii="Trebuchet MS" w:hAnsi="Trebuchet MS"/>
          <w:lang w:val="en-GB"/>
        </w:rPr>
        <w:t xml:space="preserve"> </w:t>
      </w:r>
    </w:p>
    <w:p w14:paraId="733F7031" w14:textId="77777777" w:rsidR="00D05E38" w:rsidRPr="00760225" w:rsidRDefault="00D05E38">
      <w:pPr>
        <w:pStyle w:val="xl31"/>
        <w:tabs>
          <w:tab w:val="left" w:pos="5040"/>
        </w:tabs>
        <w:spacing w:before="0" w:beforeAutospacing="0" w:after="0" w:afterAutospacing="0" w:line="276" w:lineRule="auto"/>
        <w:rPr>
          <w:rFonts w:ascii="Trebuchet MS" w:eastAsia="Times New Roman" w:hAnsi="Trebuchet MS"/>
          <w:b/>
          <w:bCs/>
          <w:lang w:val="en-GB"/>
        </w:rPr>
      </w:pPr>
      <w:r w:rsidRPr="00760225">
        <w:rPr>
          <w:rFonts w:ascii="Trebuchet MS" w:hAnsi="Trebuchet MS"/>
          <w:lang w:val="en-GB"/>
        </w:rPr>
        <w:t>First level controller</w:t>
      </w:r>
      <w:r w:rsidRPr="00760225">
        <w:rPr>
          <w:rFonts w:ascii="Trebuchet MS" w:hAnsi="Trebuchet MS"/>
          <w:b/>
          <w:lang w:val="en-GB"/>
        </w:rPr>
        <w:tab/>
      </w:r>
      <w:r w:rsidRPr="00760225">
        <w:rPr>
          <w:rFonts w:ascii="Trebuchet MS" w:hAnsi="Trebuchet MS"/>
          <w:b/>
          <w:lang w:val="en-GB"/>
        </w:rPr>
        <w:tab/>
      </w:r>
    </w:p>
    <w:p w14:paraId="63BFF605" w14:textId="77777777" w:rsidR="00D05E38" w:rsidRPr="00760225" w:rsidRDefault="00D05E38">
      <w:pPr>
        <w:pStyle w:val="xl31"/>
        <w:spacing w:before="0" w:beforeAutospacing="0" w:after="0" w:afterAutospacing="0" w:line="276" w:lineRule="auto"/>
        <w:rPr>
          <w:rFonts w:ascii="Trebuchet MS" w:eastAsia="Times New Roman" w:hAnsi="Trebuchet MS"/>
          <w:lang w:val="en-GB"/>
        </w:rPr>
      </w:pPr>
      <w:r w:rsidRPr="00760225">
        <w:rPr>
          <w:rFonts w:ascii="Trebuchet MS" w:eastAsia="Times New Roman" w:hAnsi="Trebuchet MS"/>
          <w:lang w:val="en-GB"/>
        </w:rPr>
        <w:t>[Signature</w:t>
      </w:r>
      <w:r w:rsidR="00986818" w:rsidRPr="00760225">
        <w:rPr>
          <w:rFonts w:ascii="Trebuchet MS" w:eastAsia="Times New Roman" w:hAnsi="Trebuchet MS"/>
          <w:lang w:val="en-GB"/>
        </w:rPr>
        <w:t xml:space="preserve"> and stamp</w:t>
      </w:r>
      <w:r w:rsidRPr="00760225">
        <w:rPr>
          <w:rFonts w:ascii="Trebuchet MS" w:eastAsia="Times New Roman" w:hAnsi="Trebuchet MS"/>
          <w:lang w:val="en-GB"/>
        </w:rPr>
        <w:t>]</w:t>
      </w:r>
      <w:r w:rsidRPr="00760225">
        <w:rPr>
          <w:rFonts w:ascii="Trebuchet MS" w:eastAsia="Times New Roman" w:hAnsi="Trebuchet MS"/>
          <w:lang w:val="en-GB"/>
        </w:rPr>
        <w:tab/>
      </w:r>
      <w:r w:rsidR="00986818" w:rsidRPr="00760225">
        <w:rPr>
          <w:rFonts w:ascii="Trebuchet MS" w:eastAsia="Times New Roman" w:hAnsi="Trebuchet MS"/>
          <w:lang w:val="en-GB"/>
        </w:rPr>
        <w:t xml:space="preserve">                                        </w:t>
      </w:r>
    </w:p>
    <w:p w14:paraId="564DFF26" w14:textId="77777777" w:rsidR="00341D09" w:rsidRPr="00760225" w:rsidRDefault="00D05E38" w:rsidP="00341D09">
      <w:pPr>
        <w:pStyle w:val="xl31"/>
        <w:spacing w:before="0" w:beforeAutospacing="0" w:after="0" w:afterAutospacing="0" w:line="276" w:lineRule="auto"/>
        <w:rPr>
          <w:rFonts w:ascii="Trebuchet MS" w:eastAsia="Times New Roman" w:hAnsi="Trebuchet MS"/>
          <w:lang w:val="en-GB"/>
        </w:rPr>
      </w:pPr>
      <w:r w:rsidRPr="00760225">
        <w:rPr>
          <w:rFonts w:ascii="Trebuchet MS" w:eastAsia="Times New Roman" w:hAnsi="Trebuchet MS"/>
          <w:lang w:val="en-GB"/>
        </w:rPr>
        <w:t>[Name]</w:t>
      </w:r>
      <w:r w:rsidR="000D41FB" w:rsidRPr="00760225">
        <w:rPr>
          <w:rFonts w:ascii="Trebuchet MS" w:eastAsia="Times New Roman" w:hAnsi="Trebuchet MS"/>
          <w:lang w:val="en-GB"/>
        </w:rPr>
        <w:t xml:space="preserve"> [Date]</w:t>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r w:rsidRPr="00760225">
        <w:rPr>
          <w:rFonts w:ascii="Trebuchet MS" w:eastAsia="Times New Roman" w:hAnsi="Trebuchet MS"/>
          <w:b/>
          <w:bCs/>
          <w:lang w:val="en-GB"/>
        </w:rPr>
        <w:tab/>
      </w:r>
    </w:p>
    <w:p w14:paraId="09422CC6" w14:textId="77777777" w:rsidR="00D05E38" w:rsidRPr="00760225" w:rsidRDefault="00D05E38" w:rsidP="00500FE4">
      <w:pPr>
        <w:spacing w:line="276" w:lineRule="auto"/>
        <w:rPr>
          <w:rFonts w:ascii="Trebuchet MS" w:hAnsi="Trebuchet MS"/>
          <w:lang w:val="en-GB"/>
        </w:rPr>
      </w:pPr>
    </w:p>
    <w:sectPr w:rsidR="00D05E38" w:rsidRPr="00760225" w:rsidSect="00477F62">
      <w:headerReference w:type="default" r:id="rId8"/>
      <w:footerReference w:type="even" r:id="rId9"/>
      <w:footerReference w:type="default" r:id="rId10"/>
      <w:pgSz w:w="11906" w:h="16838"/>
      <w:pgMar w:top="547" w:right="720"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7A6FA" w14:textId="77777777" w:rsidR="00854EAC" w:rsidRDefault="00854EAC">
      <w:r>
        <w:separator/>
      </w:r>
    </w:p>
  </w:endnote>
  <w:endnote w:type="continuationSeparator" w:id="0">
    <w:p w14:paraId="12A1969F" w14:textId="77777777" w:rsidR="00854EAC" w:rsidRDefault="00854EAC">
      <w:r>
        <w:continuationSeparator/>
      </w:r>
    </w:p>
  </w:endnote>
  <w:endnote w:type="continuationNotice" w:id="1">
    <w:p w14:paraId="3918F14F" w14:textId="77777777" w:rsidR="00854EAC" w:rsidRDefault="00854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Optima">
    <w:panose1 w:val="020B0502050508020304"/>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1E280" w14:textId="77777777" w:rsidR="009F07E3" w:rsidRDefault="009F0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7114">
      <w:rPr>
        <w:rStyle w:val="PageNumber"/>
        <w:noProof/>
      </w:rPr>
      <w:t>6</w:t>
    </w:r>
    <w:r>
      <w:rPr>
        <w:rStyle w:val="PageNumber"/>
      </w:rPr>
      <w:fldChar w:fldCharType="end"/>
    </w:r>
  </w:p>
  <w:p w14:paraId="73BB08DC" w14:textId="77777777" w:rsidR="009F07E3" w:rsidRDefault="009F07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11B82" w14:textId="77777777" w:rsidR="009F07E3" w:rsidRDefault="009F0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7114">
      <w:rPr>
        <w:rStyle w:val="PageNumber"/>
        <w:noProof/>
      </w:rPr>
      <w:t>7</w:t>
    </w:r>
    <w:r>
      <w:rPr>
        <w:rStyle w:val="PageNumber"/>
      </w:rPr>
      <w:fldChar w:fldCharType="end"/>
    </w:r>
  </w:p>
  <w:p w14:paraId="4C091A1A" w14:textId="77777777" w:rsidR="009F07E3" w:rsidRDefault="009F07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DBD42" w14:textId="77777777" w:rsidR="00854EAC" w:rsidRDefault="00854EAC">
      <w:r>
        <w:separator/>
      </w:r>
    </w:p>
  </w:footnote>
  <w:footnote w:type="continuationSeparator" w:id="0">
    <w:p w14:paraId="7485D98A" w14:textId="77777777" w:rsidR="00854EAC" w:rsidRDefault="00854EAC">
      <w:r>
        <w:continuationSeparator/>
      </w:r>
    </w:p>
  </w:footnote>
  <w:footnote w:type="continuationNotice" w:id="1">
    <w:p w14:paraId="2B81CB79" w14:textId="77777777" w:rsidR="00854EAC" w:rsidRDefault="00854EAC"/>
  </w:footnote>
  <w:footnote w:id="2">
    <w:p w14:paraId="4ABC64D9" w14:textId="77777777" w:rsidR="009F07E3" w:rsidRPr="00D02719" w:rsidRDefault="009F07E3" w:rsidP="00B34F7E">
      <w:pPr>
        <w:pStyle w:val="CommentText"/>
        <w:rPr>
          <w:sz w:val="16"/>
          <w:szCs w:val="16"/>
        </w:rPr>
      </w:pPr>
      <w:r w:rsidRPr="00D02719">
        <w:rPr>
          <w:rStyle w:val="FootnoteReference"/>
        </w:rPr>
        <w:footnoteRef/>
      </w:r>
      <w:r w:rsidRPr="00D02719">
        <w:t xml:space="preserve"> </w:t>
      </w:r>
      <w:r>
        <w:rPr>
          <w:sz w:val="16"/>
          <w:szCs w:val="16"/>
        </w:rPr>
        <w:t xml:space="preserve">All activities </w:t>
      </w:r>
      <w:r w:rsidRPr="00D02719">
        <w:rPr>
          <w:sz w:val="16"/>
          <w:szCs w:val="16"/>
        </w:rPr>
        <w:t xml:space="preserve">carried out outside the </w:t>
      </w:r>
      <w:r>
        <w:rPr>
          <w:sz w:val="16"/>
          <w:szCs w:val="16"/>
        </w:rPr>
        <w:t>programme</w:t>
      </w:r>
      <w:r w:rsidRPr="00D02719">
        <w:rPr>
          <w:sz w:val="16"/>
          <w:szCs w:val="16"/>
        </w:rPr>
        <w:t xml:space="preserve"> eligible area should be described (including activities by </w:t>
      </w:r>
      <w:r>
        <w:rPr>
          <w:sz w:val="16"/>
          <w:szCs w:val="16"/>
        </w:rPr>
        <w:t>beneficiaries</w:t>
      </w:r>
      <w:r w:rsidRPr="00D02719">
        <w:rPr>
          <w:sz w:val="16"/>
          <w:szCs w:val="16"/>
        </w:rPr>
        <w:t xml:space="preserve"> located inside and </w:t>
      </w:r>
      <w:r>
        <w:rPr>
          <w:sz w:val="16"/>
          <w:szCs w:val="16"/>
        </w:rPr>
        <w:t>beneficiaries</w:t>
      </w:r>
      <w:r w:rsidRPr="00D02719">
        <w:rPr>
          <w:sz w:val="16"/>
          <w:szCs w:val="16"/>
        </w:rPr>
        <w:t xml:space="preserve"> located outside the programme area). In line with Art 20 ETC Regulation, the benefits of any activity carried out outside the programme area need to be justified.</w:t>
      </w:r>
    </w:p>
  </w:footnote>
  <w:footnote w:id="3">
    <w:p w14:paraId="3875A629" w14:textId="77777777" w:rsidR="009F07E3" w:rsidRPr="00224BA9" w:rsidRDefault="009F07E3" w:rsidP="00224BA9">
      <w:pPr>
        <w:pStyle w:val="FootnoteText"/>
        <w:jc w:val="both"/>
        <w:rPr>
          <w:rFonts w:ascii="Trebuchet MS" w:hAnsi="Trebuchet MS"/>
        </w:rPr>
      </w:pPr>
      <w:r>
        <w:rPr>
          <w:rFonts w:ascii="Trebuchet MS" w:hAnsi="Trebuchet MS"/>
        </w:rPr>
        <w:t xml:space="preserve"> </w:t>
      </w:r>
      <w:r w:rsidRPr="00224BA9">
        <w:rPr>
          <w:rStyle w:val="FootnoteReference"/>
          <w:rFonts w:ascii="Trebuchet MS" w:hAnsi="Trebuchet MS"/>
        </w:rPr>
        <w:footnoteRef/>
      </w:r>
      <w:r w:rsidRPr="00224BA9">
        <w:rPr>
          <w:rFonts w:ascii="Trebuchet MS" w:hAnsi="Trebuchet MS"/>
        </w:rPr>
        <w:t xml:space="preserve"> </w:t>
      </w:r>
      <w:r w:rsidRPr="00224BA9">
        <w:rPr>
          <w:rFonts w:ascii="Trebuchet MS" w:hAnsi="Trebuchet MS"/>
        </w:rPr>
        <w:t xml:space="preserve">In </w:t>
      </w:r>
      <w:r w:rsidRPr="00224BA9">
        <w:rPr>
          <w:rFonts w:ascii="Trebuchet MS" w:hAnsi="Trebuchet MS"/>
        </w:rPr>
        <w:t xml:space="preserve">case a controller detects a possible irregularity during this on the spot check, he/she is obliged to suspend the corresponding expenditure and fill in the Report Regarding a Possible Irregularity form. Hard copy and electronic version of this report and the additional documents proving the case shall be immediately sent to the </w:t>
      </w:r>
      <w:r>
        <w:rPr>
          <w:rFonts w:ascii="Trebuchet MS" w:hAnsi="Trebuchet MS"/>
        </w:rPr>
        <w:t xml:space="preserve">NA and </w:t>
      </w:r>
      <w:r w:rsidRPr="00224BA9">
        <w:rPr>
          <w:rFonts w:ascii="Trebuchet MS" w:hAnsi="Trebuchet MS"/>
        </w:rPr>
        <w:t>JS (Irregularity Officer). The amount will be specified in this table.</w:t>
      </w:r>
    </w:p>
    <w:p w14:paraId="147437C2" w14:textId="77777777" w:rsidR="009F07E3" w:rsidRPr="00736442" w:rsidRDefault="009F07E3" w:rsidP="00224BA9">
      <w:pPr>
        <w:pStyle w:val="FootnoteText"/>
        <w:jc w:val="both"/>
      </w:pPr>
      <w:r w:rsidRPr="00224BA9">
        <w:rPr>
          <w:rFonts w:ascii="Trebuchet MS" w:hAnsi="Trebuchet MS"/>
        </w:rPr>
        <w:t xml:space="preserve">In case Controller detects ineligible costs declared in the previous reporting periods, he/she is obliged to indicate the amount concerned in this table and fill in the Report Regarding a Possible Irregularity that should also be send to the </w:t>
      </w:r>
      <w:r>
        <w:rPr>
          <w:rFonts w:ascii="Trebuchet MS" w:hAnsi="Trebuchet MS"/>
        </w:rPr>
        <w:t xml:space="preserve">NA and </w:t>
      </w:r>
      <w:r w:rsidRPr="00224BA9">
        <w:rPr>
          <w:rFonts w:ascii="Trebuchet MS" w:hAnsi="Trebuchet MS"/>
        </w:rPr>
        <w:t>JS.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BE2E" w14:textId="77777777" w:rsidR="009F07E3" w:rsidRPr="00477F62" w:rsidRDefault="009F07E3">
    <w:pPr>
      <w:pStyle w:val="Header"/>
      <w:rPr>
        <w:rFonts w:ascii="Trebuchet MS" w:hAnsi="Trebuchet MS"/>
        <w:sz w:val="24"/>
        <w:szCs w:val="24"/>
        <w:lang w:val="ro-RO"/>
      </w:rPr>
    </w:pPr>
    <w:r>
      <w:rPr>
        <w:rFonts w:ascii="Trebuchet MS" w:hAnsi="Trebuchet MS"/>
        <w:sz w:val="24"/>
        <w:szCs w:val="24"/>
        <w:lang w:val="ro-RO"/>
      </w:rPr>
      <w:t>Annex FLC Guidelines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E6563862"/>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FC28466A"/>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B1ACC0E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D4A6A4C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580279C"/>
    <w:multiLevelType w:val="hybridMultilevel"/>
    <w:tmpl w:val="6E66B7D4"/>
    <w:lvl w:ilvl="0" w:tplc="0418000F">
      <w:start w:val="1"/>
      <w:numFmt w:val="decimal"/>
      <w:pStyle w:val="Clause"/>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2A2771E"/>
    <w:multiLevelType w:val="hybridMultilevel"/>
    <w:tmpl w:val="05A84E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C03545"/>
    <w:multiLevelType w:val="hybridMultilevel"/>
    <w:tmpl w:val="AAD67E1E"/>
    <w:lvl w:ilvl="0" w:tplc="00000013">
      <w:start w:val="1"/>
      <w:numFmt w:val="bullet"/>
      <w:lvlText w:val="-"/>
      <w:lvlJc w:val="left"/>
      <w:pPr>
        <w:ind w:left="720" w:hanging="360"/>
      </w:pPr>
      <w:rPr>
        <w:rFonts w:ascii="Lucida Console" w:hAnsi="Lucida Console"/>
        <w:color w:val="000000"/>
        <w:sz w:val="1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8EC50C8"/>
    <w:multiLevelType w:val="hybridMultilevel"/>
    <w:tmpl w:val="22B62C2E"/>
    <w:lvl w:ilvl="0" w:tplc="6458DC4E">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1421DE"/>
    <w:multiLevelType w:val="hybridMultilevel"/>
    <w:tmpl w:val="31FE4E0C"/>
    <w:lvl w:ilvl="0" w:tplc="8342F80E">
      <w:start w:val="1"/>
      <w:numFmt w:val="decimal"/>
      <w:pStyle w:val="colbullet"/>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87431D0"/>
    <w:multiLevelType w:val="hybridMultilevel"/>
    <w:tmpl w:val="70F85D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D912C0"/>
    <w:multiLevelType w:val="hybridMultilevel"/>
    <w:tmpl w:val="EE68CF68"/>
    <w:lvl w:ilvl="0" w:tplc="C0D8B4AA">
      <w:start w:val="30"/>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5A1069"/>
    <w:multiLevelType w:val="hybridMultilevel"/>
    <w:tmpl w:val="6A4C3F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4F672D1"/>
    <w:multiLevelType w:val="hybridMultilevel"/>
    <w:tmpl w:val="EBDC077C"/>
    <w:lvl w:ilvl="0" w:tplc="B52CF5A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4E46CF"/>
    <w:multiLevelType w:val="hybridMultilevel"/>
    <w:tmpl w:val="872E69E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B1A26C7"/>
    <w:multiLevelType w:val="hybridMultilevel"/>
    <w:tmpl w:val="CA2EDCCC"/>
    <w:lvl w:ilvl="0" w:tplc="04020001">
      <w:start w:val="3"/>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D0E77B9"/>
    <w:multiLevelType w:val="hybridMultilevel"/>
    <w:tmpl w:val="71A8D4B4"/>
    <w:lvl w:ilvl="0" w:tplc="00000013">
      <w:start w:val="1"/>
      <w:numFmt w:val="bullet"/>
      <w:lvlText w:val="-"/>
      <w:lvlJc w:val="left"/>
      <w:pPr>
        <w:ind w:left="720" w:hanging="360"/>
      </w:pPr>
      <w:rPr>
        <w:rFonts w:ascii="Lucida Console" w:hAnsi="Lucida Console"/>
        <w:color w:val="000000"/>
        <w:sz w:val="1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D570209"/>
    <w:multiLevelType w:val="hybridMultilevel"/>
    <w:tmpl w:val="71A06516"/>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445553"/>
    <w:multiLevelType w:val="hybridMultilevel"/>
    <w:tmpl w:val="2404086A"/>
    <w:lvl w:ilvl="0" w:tplc="99DE4A5E">
      <w:start w:val="1"/>
      <w:numFmt w:val="decimal"/>
      <w:pStyle w:val="BulletedList2"/>
      <w:lvlText w:val="(%1)"/>
      <w:lvlJc w:val="left"/>
      <w:pPr>
        <w:tabs>
          <w:tab w:val="num" w:pos="720"/>
        </w:tabs>
        <w:ind w:left="720" w:hanging="360"/>
      </w:pPr>
      <w:rPr>
        <w:rFonts w:hint="default"/>
      </w:rPr>
    </w:lvl>
    <w:lvl w:ilvl="1" w:tplc="D9CE4D8A">
      <w:start w:val="8"/>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4324B7"/>
    <w:multiLevelType w:val="hybridMultilevel"/>
    <w:tmpl w:val="8ADEDF6A"/>
    <w:lvl w:ilvl="0" w:tplc="0C07000F">
      <w:start w:val="2"/>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55F862C4"/>
    <w:multiLevelType w:val="hybridMultilevel"/>
    <w:tmpl w:val="5CBCEBCE"/>
    <w:lvl w:ilvl="0" w:tplc="0402000F">
      <w:start w:val="1"/>
      <w:numFmt w:val="decimal"/>
      <w:lvlText w:val="%1."/>
      <w:lvlJc w:val="left"/>
      <w:pPr>
        <w:ind w:left="1353" w:hanging="360"/>
      </w:pPr>
      <w:rPr>
        <w:rFonts w:hint="default"/>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6"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99D2508"/>
    <w:multiLevelType w:val="hybridMultilevel"/>
    <w:tmpl w:val="7EC6D95C"/>
    <w:lvl w:ilvl="0" w:tplc="04020019">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BEA3DA8"/>
    <w:multiLevelType w:val="hybridMultilevel"/>
    <w:tmpl w:val="3D461F64"/>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15:restartNumberingAfterBreak="0">
    <w:nsid w:val="6CE90271"/>
    <w:multiLevelType w:val="multilevel"/>
    <w:tmpl w:val="F0A8EA36"/>
    <w:lvl w:ilvl="0">
      <w:start w:val="3"/>
      <w:numFmt w:val="decimal"/>
      <w:pStyle w:val="Para1"/>
      <w:lvlText w:val="%1"/>
      <w:lvlJc w:val="left"/>
      <w:pPr>
        <w:tabs>
          <w:tab w:val="num" w:pos="360"/>
        </w:tabs>
        <w:ind w:left="0" w:firstLine="0"/>
      </w:pPr>
      <w:rPr>
        <w:b w:val="0"/>
        <w:i w:val="0"/>
        <w:u w:val="none"/>
      </w:rPr>
    </w:lvl>
    <w:lvl w:ilvl="1">
      <w:start w:val="1"/>
      <w:numFmt w:val="decimal"/>
      <w:pStyle w:val="Para2"/>
      <w:lvlText w:val="%1b.%2."/>
      <w:lvlJc w:val="left"/>
      <w:pPr>
        <w:tabs>
          <w:tab w:val="num" w:pos="720"/>
        </w:tabs>
        <w:ind w:left="0" w:firstLine="0"/>
      </w:pPr>
    </w:lvl>
    <w:lvl w:ilvl="2">
      <w:start w:val="1"/>
      <w:numFmt w:val="decimal"/>
      <w:pStyle w:val="Para3"/>
      <w:lvlText w:val="%1a.%2.%3."/>
      <w:lvlJc w:val="left"/>
      <w:pPr>
        <w:tabs>
          <w:tab w:val="num" w:pos="1080"/>
        </w:tabs>
        <w:ind w:left="0" w:firstLine="0"/>
      </w:pPr>
    </w:lvl>
    <w:lvl w:ilvl="3">
      <w:start w:val="1"/>
      <w:numFmt w:val="lowerLetter"/>
      <w:pStyle w:val="Para4"/>
      <w:lvlText w:val="%4)"/>
      <w:lvlJc w:val="left"/>
      <w:pPr>
        <w:tabs>
          <w:tab w:val="num" w:pos="454"/>
        </w:tabs>
        <w:ind w:left="454" w:hanging="454"/>
      </w:pPr>
    </w:lvl>
    <w:lvl w:ilvl="4">
      <w:start w:val="1"/>
      <w:numFmt w:val="lowerRoman"/>
      <w:pStyle w:val="Para5"/>
      <w:lvlText w:val="%5)"/>
      <w:lvlJc w:val="left"/>
      <w:pPr>
        <w:tabs>
          <w:tab w:val="num" w:pos="1174"/>
        </w:tabs>
        <w:ind w:left="851" w:hanging="39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7920"/>
        </w:tabs>
        <w:ind w:left="4320" w:hanging="1440"/>
      </w:pPr>
    </w:lvl>
  </w:abstractNum>
  <w:abstractNum w:abstractNumId="30" w15:restartNumberingAfterBreak="0">
    <w:nsid w:val="728A55AC"/>
    <w:multiLevelType w:val="hybridMultilevel"/>
    <w:tmpl w:val="252A0D52"/>
    <w:lvl w:ilvl="0" w:tplc="32983680">
      <w:numFmt w:val="bullet"/>
      <w:lvlText w:val="•"/>
      <w:lvlJc w:val="left"/>
      <w:pPr>
        <w:ind w:left="4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1" w15:restartNumberingAfterBreak="0">
    <w:nsid w:val="752902BD"/>
    <w:multiLevelType w:val="multilevel"/>
    <w:tmpl w:val="76144A78"/>
    <w:lvl w:ilvl="0">
      <w:start w:val="1"/>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76020DD2"/>
    <w:multiLevelType w:val="hybridMultilevel"/>
    <w:tmpl w:val="EE0842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3"/>
  </w:num>
  <w:num w:numId="4">
    <w:abstractNumId w:val="0"/>
  </w:num>
  <w:num w:numId="5">
    <w:abstractNumId w:val="2"/>
  </w:num>
  <w:num w:numId="6">
    <w:abstractNumId w:val="1"/>
  </w:num>
  <w:num w:numId="7">
    <w:abstractNumId w:val="6"/>
  </w:num>
  <w:num w:numId="8">
    <w:abstractNumId w:val="11"/>
  </w:num>
  <w:num w:numId="9">
    <w:abstractNumId w:val="12"/>
  </w:num>
  <w:num w:numId="10">
    <w:abstractNumId w:val="23"/>
  </w:num>
  <w:num w:numId="11">
    <w:abstractNumId w:val="22"/>
  </w:num>
  <w:num w:numId="12">
    <w:abstractNumId w:val="29"/>
  </w:num>
  <w:num w:numId="13">
    <w:abstractNumId w:val="5"/>
  </w:num>
  <w:num w:numId="14">
    <w:abstractNumId w:val="10"/>
  </w:num>
  <w:num w:numId="15">
    <w:abstractNumId w:val="31"/>
  </w:num>
  <w:num w:numId="16">
    <w:abstractNumId w:val="7"/>
  </w:num>
  <w:num w:numId="17">
    <w:abstractNumId w:val="17"/>
  </w:num>
  <w:num w:numId="18">
    <w:abstractNumId w:val="28"/>
  </w:num>
  <w:num w:numId="19">
    <w:abstractNumId w:val="21"/>
  </w:num>
  <w:num w:numId="20">
    <w:abstractNumId w:val="24"/>
  </w:num>
  <w:num w:numId="21">
    <w:abstractNumId w:val="14"/>
  </w:num>
  <w:num w:numId="22">
    <w:abstractNumId w:val="9"/>
  </w:num>
  <w:num w:numId="23">
    <w:abstractNumId w:val="32"/>
  </w:num>
  <w:num w:numId="24">
    <w:abstractNumId w:val="18"/>
  </w:num>
  <w:num w:numId="25">
    <w:abstractNumId w:val="30"/>
  </w:num>
  <w:num w:numId="26">
    <w:abstractNumId w:val="13"/>
  </w:num>
  <w:num w:numId="27">
    <w:abstractNumId w:val="15"/>
  </w:num>
  <w:num w:numId="28">
    <w:abstractNumId w:val="20"/>
  </w:num>
  <w:num w:numId="29">
    <w:abstractNumId w:val="8"/>
  </w:num>
  <w:num w:numId="30">
    <w:abstractNumId w:val="27"/>
  </w:num>
  <w:num w:numId="31">
    <w:abstractNumId w:val="19"/>
  </w:num>
  <w:num w:numId="32">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en Obretenov">
    <w15:presenceInfo w15:providerId="None" w15:userId="Milen Obretenov"/>
  </w15:person>
  <w15:person w15:author="DESISLAVA ASENOVA PETKOVA">
    <w15:presenceInfo w15:providerId="AD" w15:userId="S-1-5-21-583907252-1580818891-854245398-9091"/>
  </w15:person>
  <w15:person w15:author="Monica IVANUS">
    <w15:presenceInfo w15:providerId="AD" w15:userId="S-1-5-21-2616587902-2743926791-2624720581-1206"/>
  </w15:person>
  <w15:person w15:author="Cristina Colodeiciuc">
    <w15:presenceInfo w15:providerId="AD" w15:userId="S-1-5-21-2784544311-199262477-2526794783-15005"/>
  </w15:person>
  <w15:person w15:author="Irina MURESAN">
    <w15:presenceInfo w15:providerId="AD" w15:userId="S-1-5-21-2784544311-199262477-2526794783-13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Type w:val="letter"/>
  <w:trackRevisions/>
  <w:defaultTabStop w:val="680"/>
  <w:hyphenationZone w:val="425"/>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2049">
      <o:colormru v:ext="edit" colors="white"/>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9DC"/>
    <w:rsid w:val="00003BFA"/>
    <w:rsid w:val="0001173D"/>
    <w:rsid w:val="000153F1"/>
    <w:rsid w:val="00017046"/>
    <w:rsid w:val="00034C11"/>
    <w:rsid w:val="0003520B"/>
    <w:rsid w:val="00051E7A"/>
    <w:rsid w:val="00056E05"/>
    <w:rsid w:val="00060154"/>
    <w:rsid w:val="00064C5C"/>
    <w:rsid w:val="00066C1A"/>
    <w:rsid w:val="00073190"/>
    <w:rsid w:val="00080A79"/>
    <w:rsid w:val="00096103"/>
    <w:rsid w:val="000A302D"/>
    <w:rsid w:val="000A3F4B"/>
    <w:rsid w:val="000B6B7E"/>
    <w:rsid w:val="000D1845"/>
    <w:rsid w:val="000D41FB"/>
    <w:rsid w:val="000D56D9"/>
    <w:rsid w:val="000D69C1"/>
    <w:rsid w:val="000F46A4"/>
    <w:rsid w:val="00107EF1"/>
    <w:rsid w:val="00110602"/>
    <w:rsid w:val="00112B2C"/>
    <w:rsid w:val="0011665A"/>
    <w:rsid w:val="001169DC"/>
    <w:rsid w:val="00117FC3"/>
    <w:rsid w:val="001454F0"/>
    <w:rsid w:val="00147DF5"/>
    <w:rsid w:val="00156F08"/>
    <w:rsid w:val="00164C4E"/>
    <w:rsid w:val="001657F8"/>
    <w:rsid w:val="00165F20"/>
    <w:rsid w:val="00180F99"/>
    <w:rsid w:val="0018755B"/>
    <w:rsid w:val="001B7E83"/>
    <w:rsid w:val="001C53DB"/>
    <w:rsid w:val="001D79AC"/>
    <w:rsid w:val="001E0EE4"/>
    <w:rsid w:val="001E111D"/>
    <w:rsid w:val="001E54FE"/>
    <w:rsid w:val="00212CA2"/>
    <w:rsid w:val="0022478E"/>
    <w:rsid w:val="00224BA9"/>
    <w:rsid w:val="00232507"/>
    <w:rsid w:val="0025073A"/>
    <w:rsid w:val="0026032B"/>
    <w:rsid w:val="002603D7"/>
    <w:rsid w:val="002645CE"/>
    <w:rsid w:val="002757D3"/>
    <w:rsid w:val="002814CC"/>
    <w:rsid w:val="00284F30"/>
    <w:rsid w:val="00294C51"/>
    <w:rsid w:val="00294FCA"/>
    <w:rsid w:val="002A614E"/>
    <w:rsid w:val="002D53AE"/>
    <w:rsid w:val="002D7BB0"/>
    <w:rsid w:val="002F49C9"/>
    <w:rsid w:val="002F4AAD"/>
    <w:rsid w:val="002F5ABC"/>
    <w:rsid w:val="00302FED"/>
    <w:rsid w:val="00316412"/>
    <w:rsid w:val="003338B7"/>
    <w:rsid w:val="0034094C"/>
    <w:rsid w:val="00341D09"/>
    <w:rsid w:val="00346345"/>
    <w:rsid w:val="003479B0"/>
    <w:rsid w:val="00347E3D"/>
    <w:rsid w:val="0036359F"/>
    <w:rsid w:val="00364C84"/>
    <w:rsid w:val="003718E9"/>
    <w:rsid w:val="00372373"/>
    <w:rsid w:val="0037643B"/>
    <w:rsid w:val="003817BD"/>
    <w:rsid w:val="00381D7A"/>
    <w:rsid w:val="00386C9F"/>
    <w:rsid w:val="0038719E"/>
    <w:rsid w:val="003C3FBF"/>
    <w:rsid w:val="003C6920"/>
    <w:rsid w:val="003D4E2B"/>
    <w:rsid w:val="004104F2"/>
    <w:rsid w:val="00415DE2"/>
    <w:rsid w:val="004200F0"/>
    <w:rsid w:val="0042220F"/>
    <w:rsid w:val="0044097E"/>
    <w:rsid w:val="0045616D"/>
    <w:rsid w:val="00461B2A"/>
    <w:rsid w:val="0047160C"/>
    <w:rsid w:val="00477F62"/>
    <w:rsid w:val="0048536A"/>
    <w:rsid w:val="00485992"/>
    <w:rsid w:val="004925CA"/>
    <w:rsid w:val="00493FB1"/>
    <w:rsid w:val="0049602F"/>
    <w:rsid w:val="004A1CD6"/>
    <w:rsid w:val="004A34F6"/>
    <w:rsid w:val="004A6114"/>
    <w:rsid w:val="004B63BC"/>
    <w:rsid w:val="004C66DF"/>
    <w:rsid w:val="004E3FC7"/>
    <w:rsid w:val="00500FE4"/>
    <w:rsid w:val="00510E7E"/>
    <w:rsid w:val="00522659"/>
    <w:rsid w:val="00526239"/>
    <w:rsid w:val="00547DA5"/>
    <w:rsid w:val="0055125C"/>
    <w:rsid w:val="00555D2A"/>
    <w:rsid w:val="00582B0B"/>
    <w:rsid w:val="00584E69"/>
    <w:rsid w:val="005A3146"/>
    <w:rsid w:val="005B3ED8"/>
    <w:rsid w:val="005B798A"/>
    <w:rsid w:val="005E19B7"/>
    <w:rsid w:val="005E40DF"/>
    <w:rsid w:val="005F59F1"/>
    <w:rsid w:val="006011F2"/>
    <w:rsid w:val="00617EA6"/>
    <w:rsid w:val="006457F6"/>
    <w:rsid w:val="00654CCE"/>
    <w:rsid w:val="006619A3"/>
    <w:rsid w:val="00663609"/>
    <w:rsid w:val="00682672"/>
    <w:rsid w:val="00686672"/>
    <w:rsid w:val="006923F3"/>
    <w:rsid w:val="006B02D5"/>
    <w:rsid w:val="006C299B"/>
    <w:rsid w:val="006C55F3"/>
    <w:rsid w:val="006C7B19"/>
    <w:rsid w:val="006E34F9"/>
    <w:rsid w:val="0070130E"/>
    <w:rsid w:val="0070570F"/>
    <w:rsid w:val="00727B49"/>
    <w:rsid w:val="00736442"/>
    <w:rsid w:val="00744BD8"/>
    <w:rsid w:val="00752BF8"/>
    <w:rsid w:val="00760225"/>
    <w:rsid w:val="00760D3A"/>
    <w:rsid w:val="00762D0C"/>
    <w:rsid w:val="00765BEF"/>
    <w:rsid w:val="00766BCC"/>
    <w:rsid w:val="00771689"/>
    <w:rsid w:val="00773923"/>
    <w:rsid w:val="007845DC"/>
    <w:rsid w:val="007871D8"/>
    <w:rsid w:val="007A0DB4"/>
    <w:rsid w:val="007A385C"/>
    <w:rsid w:val="007A69E3"/>
    <w:rsid w:val="007B2F92"/>
    <w:rsid w:val="007C1403"/>
    <w:rsid w:val="007D635D"/>
    <w:rsid w:val="007E233D"/>
    <w:rsid w:val="007E7B23"/>
    <w:rsid w:val="007F0CC4"/>
    <w:rsid w:val="007F2E0D"/>
    <w:rsid w:val="00820F6F"/>
    <w:rsid w:val="00824679"/>
    <w:rsid w:val="0082777B"/>
    <w:rsid w:val="008465C5"/>
    <w:rsid w:val="00854EAC"/>
    <w:rsid w:val="00860FE0"/>
    <w:rsid w:val="008647AF"/>
    <w:rsid w:val="00870CCE"/>
    <w:rsid w:val="00891C93"/>
    <w:rsid w:val="008A63E7"/>
    <w:rsid w:val="008B6D5A"/>
    <w:rsid w:val="008E7F4E"/>
    <w:rsid w:val="0090313C"/>
    <w:rsid w:val="00906E59"/>
    <w:rsid w:val="0091365D"/>
    <w:rsid w:val="00923DB5"/>
    <w:rsid w:val="00926D36"/>
    <w:rsid w:val="009307FA"/>
    <w:rsid w:val="00930F5E"/>
    <w:rsid w:val="009378ED"/>
    <w:rsid w:val="00950384"/>
    <w:rsid w:val="009657E2"/>
    <w:rsid w:val="00974442"/>
    <w:rsid w:val="0098211A"/>
    <w:rsid w:val="00986818"/>
    <w:rsid w:val="009937F8"/>
    <w:rsid w:val="009A4F41"/>
    <w:rsid w:val="009B111A"/>
    <w:rsid w:val="009F07E3"/>
    <w:rsid w:val="009F3324"/>
    <w:rsid w:val="009F3C75"/>
    <w:rsid w:val="009F3CE0"/>
    <w:rsid w:val="009F40F8"/>
    <w:rsid w:val="009F6532"/>
    <w:rsid w:val="00A00AD7"/>
    <w:rsid w:val="00A01434"/>
    <w:rsid w:val="00A20B7A"/>
    <w:rsid w:val="00A2411A"/>
    <w:rsid w:val="00A3007A"/>
    <w:rsid w:val="00A32040"/>
    <w:rsid w:val="00A40BEA"/>
    <w:rsid w:val="00A42FF1"/>
    <w:rsid w:val="00A6432E"/>
    <w:rsid w:val="00A8524F"/>
    <w:rsid w:val="00AB20AC"/>
    <w:rsid w:val="00AB4CD9"/>
    <w:rsid w:val="00AB7D7F"/>
    <w:rsid w:val="00AC07ED"/>
    <w:rsid w:val="00AC5E88"/>
    <w:rsid w:val="00AD5B41"/>
    <w:rsid w:val="00AE7009"/>
    <w:rsid w:val="00AF5FA4"/>
    <w:rsid w:val="00B11F83"/>
    <w:rsid w:val="00B1662C"/>
    <w:rsid w:val="00B213D7"/>
    <w:rsid w:val="00B27317"/>
    <w:rsid w:val="00B34DA9"/>
    <w:rsid w:val="00B34F7E"/>
    <w:rsid w:val="00B3646E"/>
    <w:rsid w:val="00B45A75"/>
    <w:rsid w:val="00B462ED"/>
    <w:rsid w:val="00B47029"/>
    <w:rsid w:val="00B57026"/>
    <w:rsid w:val="00B605A6"/>
    <w:rsid w:val="00B64708"/>
    <w:rsid w:val="00B81C45"/>
    <w:rsid w:val="00B83212"/>
    <w:rsid w:val="00B85F2E"/>
    <w:rsid w:val="00B90149"/>
    <w:rsid w:val="00B91A9E"/>
    <w:rsid w:val="00B93934"/>
    <w:rsid w:val="00BA0B42"/>
    <w:rsid w:val="00BA5DBB"/>
    <w:rsid w:val="00BA7F7A"/>
    <w:rsid w:val="00BB0621"/>
    <w:rsid w:val="00BB3B09"/>
    <w:rsid w:val="00BC2089"/>
    <w:rsid w:val="00BD7198"/>
    <w:rsid w:val="00BE65AE"/>
    <w:rsid w:val="00BF7F43"/>
    <w:rsid w:val="00C065A5"/>
    <w:rsid w:val="00C41F75"/>
    <w:rsid w:val="00C542A4"/>
    <w:rsid w:val="00C563DC"/>
    <w:rsid w:val="00C570CE"/>
    <w:rsid w:val="00C77A25"/>
    <w:rsid w:val="00C82FC2"/>
    <w:rsid w:val="00C914F5"/>
    <w:rsid w:val="00C93559"/>
    <w:rsid w:val="00C938FB"/>
    <w:rsid w:val="00C96007"/>
    <w:rsid w:val="00CA13C2"/>
    <w:rsid w:val="00CA180B"/>
    <w:rsid w:val="00CB3DAF"/>
    <w:rsid w:val="00CB7114"/>
    <w:rsid w:val="00CC2EF9"/>
    <w:rsid w:val="00CD1EC8"/>
    <w:rsid w:val="00CE3584"/>
    <w:rsid w:val="00CF124E"/>
    <w:rsid w:val="00D01067"/>
    <w:rsid w:val="00D03D1E"/>
    <w:rsid w:val="00D04F7B"/>
    <w:rsid w:val="00D05E38"/>
    <w:rsid w:val="00D13926"/>
    <w:rsid w:val="00D35EE9"/>
    <w:rsid w:val="00D546F2"/>
    <w:rsid w:val="00D714F4"/>
    <w:rsid w:val="00D834E1"/>
    <w:rsid w:val="00D85D2D"/>
    <w:rsid w:val="00D93B80"/>
    <w:rsid w:val="00DB2803"/>
    <w:rsid w:val="00DB5F48"/>
    <w:rsid w:val="00DB7E79"/>
    <w:rsid w:val="00DE243B"/>
    <w:rsid w:val="00DE3F60"/>
    <w:rsid w:val="00E22435"/>
    <w:rsid w:val="00E407CF"/>
    <w:rsid w:val="00E46598"/>
    <w:rsid w:val="00E74CF6"/>
    <w:rsid w:val="00E74F66"/>
    <w:rsid w:val="00E7502E"/>
    <w:rsid w:val="00EA186C"/>
    <w:rsid w:val="00EA376C"/>
    <w:rsid w:val="00EB13B4"/>
    <w:rsid w:val="00EB21E8"/>
    <w:rsid w:val="00EB77F4"/>
    <w:rsid w:val="00EC2EC2"/>
    <w:rsid w:val="00EC6250"/>
    <w:rsid w:val="00EC7668"/>
    <w:rsid w:val="00ED1F2F"/>
    <w:rsid w:val="00EE4122"/>
    <w:rsid w:val="00EF6500"/>
    <w:rsid w:val="00F01001"/>
    <w:rsid w:val="00F07785"/>
    <w:rsid w:val="00F10E53"/>
    <w:rsid w:val="00F14297"/>
    <w:rsid w:val="00F1697E"/>
    <w:rsid w:val="00F2267A"/>
    <w:rsid w:val="00F26D57"/>
    <w:rsid w:val="00F37BE8"/>
    <w:rsid w:val="00F43E7C"/>
    <w:rsid w:val="00F45408"/>
    <w:rsid w:val="00F477E4"/>
    <w:rsid w:val="00F500DE"/>
    <w:rsid w:val="00F52A3E"/>
    <w:rsid w:val="00F54689"/>
    <w:rsid w:val="00F55679"/>
    <w:rsid w:val="00F644CF"/>
    <w:rsid w:val="00F66663"/>
    <w:rsid w:val="00F738EC"/>
    <w:rsid w:val="00FA6500"/>
    <w:rsid w:val="00FC3BB8"/>
    <w:rsid w:val="00FD5B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2F0F3230"/>
  <w15:chartTrackingRefBased/>
  <w15:docId w15:val="{588A57E1-8CE9-420E-AC2E-D7660530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A75"/>
    <w:rPr>
      <w:sz w:val="24"/>
      <w:szCs w:val="24"/>
      <w:lang w:val="ro-RO" w:eastAsia="en-US"/>
    </w:rPr>
  </w:style>
  <w:style w:type="paragraph" w:styleId="Heading1">
    <w:name w:val="heading 1"/>
    <w:aliases w:val="intoduction,Outline1,rozdzial"/>
    <w:basedOn w:val="Normal"/>
    <w:next w:val="Normal"/>
    <w:qFormat/>
    <w:pPr>
      <w:keepNext/>
      <w:outlineLvl w:val="0"/>
    </w:pPr>
    <w:rPr>
      <w:b/>
      <w:bCs/>
      <w:iCs/>
      <w:sz w:val="26"/>
    </w:rPr>
  </w:style>
  <w:style w:type="paragraph" w:styleId="Heading2">
    <w:name w:val="heading 2"/>
    <w:aliases w:val="Outline2,Nadpis_2,AB,Numbered - 2,Sub Heading,ignorer2,Heading 2 Char1,Heading 2 Char Char"/>
    <w:basedOn w:val="Normal"/>
    <w:next w:val="Normal"/>
    <w:qFormat/>
    <w:pPr>
      <w:keepNext/>
      <w:outlineLvl w:val="1"/>
    </w:pPr>
    <w:rPr>
      <w:b/>
      <w:szCs w:val="20"/>
      <w:lang w:val="en-US"/>
    </w:rPr>
  </w:style>
  <w:style w:type="paragraph" w:styleId="Heading3">
    <w:name w:val="heading 3"/>
    <w:aliases w:val="Outline3"/>
    <w:basedOn w:val="Normal"/>
    <w:next w:val="Normal"/>
    <w:qFormat/>
    <w:pPr>
      <w:keepNext/>
      <w:outlineLvl w:val="2"/>
    </w:pPr>
    <w:rPr>
      <w:rFonts w:eastAsia="Arial Unicode MS"/>
      <w:bCs/>
      <w:i/>
      <w:sz w:val="28"/>
    </w:rPr>
  </w:style>
  <w:style w:type="paragraph" w:styleId="Heading4">
    <w:name w:val="heading 4"/>
    <w:basedOn w:val="Normal"/>
    <w:next w:val="Normal"/>
    <w:qFormat/>
    <w:pPr>
      <w:keepNext/>
      <w:outlineLvl w:val="3"/>
    </w:pPr>
    <w:rPr>
      <w:bCs/>
      <w:sz w:val="28"/>
    </w:rPr>
  </w:style>
  <w:style w:type="paragraph" w:styleId="Heading5">
    <w:name w:val="heading 5"/>
    <w:basedOn w:val="Normal"/>
    <w:next w:val="Normal"/>
    <w:qFormat/>
    <w:pPr>
      <w:keepNext/>
      <w:ind w:left="360"/>
      <w:jc w:val="right"/>
      <w:outlineLvl w:val="4"/>
    </w:pPr>
    <w:rPr>
      <w:b/>
      <w:bCs/>
      <w:sz w:val="28"/>
    </w:rPr>
  </w:style>
  <w:style w:type="paragraph" w:styleId="Heading6">
    <w:name w:val="heading 6"/>
    <w:basedOn w:val="Normal"/>
    <w:next w:val="Normal"/>
    <w:qFormat/>
    <w:pPr>
      <w:tabs>
        <w:tab w:val="num" w:pos="0"/>
      </w:tabs>
      <w:spacing w:before="240" w:after="60"/>
      <w:jc w:val="both"/>
      <w:outlineLvl w:val="5"/>
    </w:pPr>
    <w:rPr>
      <w:rFonts w:ascii="Arial" w:hAnsi="Arial"/>
      <w:i/>
      <w:sz w:val="22"/>
      <w:szCs w:val="20"/>
      <w:lang w:eastAsia="fr-FR"/>
    </w:rPr>
  </w:style>
  <w:style w:type="paragraph" w:styleId="Heading7">
    <w:name w:val="heading 7"/>
    <w:basedOn w:val="Normal"/>
    <w:next w:val="Normal"/>
    <w:qFormat/>
    <w:pPr>
      <w:tabs>
        <w:tab w:val="num" w:pos="0"/>
      </w:tabs>
      <w:spacing w:before="240" w:after="60"/>
      <w:jc w:val="both"/>
      <w:outlineLvl w:val="6"/>
    </w:pPr>
    <w:rPr>
      <w:rFonts w:ascii="Arial" w:hAnsi="Arial"/>
      <w:sz w:val="20"/>
      <w:szCs w:val="20"/>
      <w:lang w:eastAsia="fr-FR"/>
    </w:rPr>
  </w:style>
  <w:style w:type="paragraph" w:styleId="Heading8">
    <w:name w:val="heading 8"/>
    <w:basedOn w:val="Normal"/>
    <w:next w:val="Normal"/>
    <w:qFormat/>
    <w:pPr>
      <w:tabs>
        <w:tab w:val="num" w:pos="0"/>
      </w:tabs>
      <w:spacing w:before="240" w:after="60"/>
      <w:jc w:val="both"/>
      <w:outlineLvl w:val="7"/>
    </w:pPr>
    <w:rPr>
      <w:rFonts w:ascii="Arial" w:hAnsi="Arial"/>
      <w:i/>
      <w:sz w:val="20"/>
      <w:szCs w:val="20"/>
      <w:lang w:eastAsia="fr-FR"/>
    </w:rPr>
  </w:style>
  <w:style w:type="paragraph" w:styleId="Heading9">
    <w:name w:val="heading 9"/>
    <w:basedOn w:val="Normal"/>
    <w:next w:val="Normal"/>
    <w:qFormat/>
    <w:pPr>
      <w:keepNext/>
      <w:ind w:left="1404" w:firstLine="720"/>
      <w:outlineLvl w:val="8"/>
    </w:pPr>
    <w:rPr>
      <w:b/>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rPr>
      <w:sz w:val="20"/>
      <w:szCs w:val="20"/>
      <w:lang w:val="en-US"/>
    </w:rPr>
  </w:style>
  <w:style w:type="paragraph" w:styleId="Footer">
    <w:name w:val="footer"/>
    <w:basedOn w:val="Normal"/>
    <w:semiHidden/>
    <w:pPr>
      <w:tabs>
        <w:tab w:val="center" w:pos="4320"/>
        <w:tab w:val="right" w:pos="8640"/>
      </w:tabs>
    </w:pPr>
    <w:rPr>
      <w:sz w:val="20"/>
      <w:szCs w:val="20"/>
      <w:lang w:val="en-US"/>
    </w:rPr>
  </w:style>
  <w:style w:type="paragraph" w:styleId="BodyText">
    <w:name w:val="Body Text"/>
    <w:aliases w:val="Body Text Char,block style,Body,Standard paragraph,b"/>
    <w:basedOn w:val="Normal"/>
    <w:semiHidden/>
    <w:rPr>
      <w:color w:val="000000"/>
      <w:sz w:val="28"/>
      <w:szCs w:val="20"/>
    </w:rPr>
  </w:style>
  <w:style w:type="character" w:styleId="Hyperlink">
    <w:name w:val="Hyperlink"/>
    <w:semiHidden/>
    <w:rPr>
      <w:color w:val="0000FF"/>
      <w:u w:val="single"/>
    </w:rPr>
  </w:style>
  <w:style w:type="paragraph" w:customStyle="1" w:styleId="xl61">
    <w:name w:val="xl61"/>
    <w:basedOn w:val="Normal"/>
    <w:pPr>
      <w:pBdr>
        <w:left w:val="single" w:sz="8" w:space="0" w:color="auto"/>
      </w:pBdr>
      <w:spacing w:before="100" w:beforeAutospacing="1" w:after="100" w:afterAutospacing="1"/>
      <w:jc w:val="both"/>
    </w:pPr>
    <w:rPr>
      <w:rFonts w:ascii="Arial" w:hAnsi="Arial" w:cs="Arial"/>
      <w:lang w:val="fr-FR" w:eastAsia="fr-FR"/>
    </w:rPr>
  </w:style>
  <w:style w:type="paragraph" w:customStyle="1" w:styleId="xl47">
    <w:name w:val="xl47"/>
    <w:basedOn w:val="Normal"/>
    <w:pPr>
      <w:pBdr>
        <w:left w:val="single" w:sz="4" w:space="0" w:color="auto"/>
        <w:bottom w:val="single" w:sz="4" w:space="0" w:color="auto"/>
        <w:right w:val="single" w:sz="4" w:space="0" w:color="auto"/>
      </w:pBdr>
      <w:spacing w:before="100" w:after="100"/>
      <w:jc w:val="center"/>
    </w:pPr>
    <w:rPr>
      <w:szCs w:val="20"/>
      <w:lang w:val="fr-FR" w:eastAsia="ro-RO"/>
    </w:rPr>
  </w:style>
  <w:style w:type="paragraph" w:styleId="BodyText3">
    <w:name w:val="Body Text 3"/>
    <w:basedOn w:val="Normal"/>
    <w:semiHidden/>
    <w:pPr>
      <w:spacing w:line="360" w:lineRule="auto"/>
      <w:jc w:val="both"/>
    </w:pPr>
    <w:rPr>
      <w:rFonts w:ascii="Arial" w:hAnsi="Arial"/>
      <w:sz w:val="22"/>
      <w:szCs w:val="20"/>
      <w:lang w:val="fr-FR" w:eastAsia="fr-FR"/>
    </w:rPr>
  </w:style>
  <w:style w:type="paragraph" w:styleId="Subtitle">
    <w:name w:val="Subtitle"/>
    <w:basedOn w:val="Normal"/>
    <w:qFormat/>
    <w:pPr>
      <w:jc w:val="center"/>
    </w:pPr>
    <w:rPr>
      <w:b/>
      <w:bCs/>
      <w:u w:val="single"/>
      <w:lang w:val="fr-FR" w:eastAsia="fr-FR"/>
    </w:rPr>
  </w:style>
  <w:style w:type="paragraph" w:styleId="BodyTextIndent">
    <w:name w:val="Body Text Indent"/>
    <w:basedOn w:val="Normal"/>
    <w:semiHidden/>
    <w:pPr>
      <w:ind w:firstLine="708"/>
      <w:jc w:val="both"/>
    </w:pPr>
    <w:rPr>
      <w:lang w:eastAsia="ro-RO"/>
    </w:rPr>
  </w:style>
  <w:style w:type="paragraph" w:styleId="Title">
    <w:name w:val="Title"/>
    <w:basedOn w:val="Normal"/>
    <w:qFormat/>
    <w:pPr>
      <w:jc w:val="center"/>
    </w:pPr>
    <w:rPr>
      <w:b/>
      <w:bCs/>
      <w:lang w:val="fr-FR" w:eastAsia="fr-FR"/>
    </w:rPr>
  </w:style>
  <w:style w:type="paragraph" w:styleId="BodyTextIndent3">
    <w:name w:val="Body Text Indent 3"/>
    <w:basedOn w:val="Normal"/>
    <w:semiHidden/>
    <w:pPr>
      <w:ind w:left="720" w:hanging="360"/>
    </w:pPr>
  </w:style>
  <w:style w:type="paragraph" w:styleId="BodyTextIndent2">
    <w:name w:val="Body Text Indent 2"/>
    <w:basedOn w:val="Normal"/>
    <w:semiHidden/>
    <w:pPr>
      <w:ind w:left="360"/>
    </w:pPr>
  </w:style>
  <w:style w:type="paragraph" w:styleId="BodyText2">
    <w:name w:val="Body Text 2"/>
    <w:basedOn w:val="Normal"/>
    <w:semiHidden/>
    <w:rPr>
      <w:i/>
      <w:iCs/>
    </w:rPr>
  </w:style>
  <w:style w:type="character" w:styleId="PageNumber">
    <w:name w:val="page number"/>
    <w:basedOn w:val="DefaultParagraphFont"/>
    <w:semiHidden/>
  </w:style>
  <w:style w:type="paragraph" w:customStyle="1" w:styleId="Text2">
    <w:name w:val="Text 2"/>
    <w:basedOn w:val="Normal"/>
    <w:pPr>
      <w:tabs>
        <w:tab w:val="left" w:pos="2161"/>
      </w:tabs>
      <w:spacing w:after="240"/>
      <w:ind w:left="1202"/>
      <w:jc w:val="both"/>
    </w:pPr>
    <w:rPr>
      <w:szCs w:val="20"/>
      <w:lang w:eastAsia="fr-FR"/>
    </w:rPr>
  </w:style>
  <w:style w:type="paragraph" w:customStyle="1" w:styleId="NumPar1">
    <w:name w:val="NumPar 1"/>
    <w:basedOn w:val="Heading1"/>
    <w:next w:val="Text1"/>
    <w:pPr>
      <w:keepNext w:val="0"/>
      <w:tabs>
        <w:tab w:val="num" w:pos="720"/>
      </w:tabs>
      <w:spacing w:after="240"/>
      <w:ind w:left="483" w:hanging="483"/>
      <w:jc w:val="both"/>
      <w:outlineLvl w:val="9"/>
    </w:pPr>
    <w:rPr>
      <w:b w:val="0"/>
      <w:bCs w:val="0"/>
      <w:i/>
      <w:iCs w:val="0"/>
      <w:kern w:val="28"/>
      <w:szCs w:val="20"/>
      <w:lang w:val="en-GB" w:eastAsia="fr-FR"/>
    </w:rPr>
  </w:style>
  <w:style w:type="paragraph" w:customStyle="1" w:styleId="Text1">
    <w:name w:val="Text 1"/>
    <w:basedOn w:val="Normal"/>
    <w:pPr>
      <w:spacing w:after="240"/>
      <w:ind w:left="482"/>
      <w:jc w:val="both"/>
    </w:pPr>
    <w:rPr>
      <w:szCs w:val="20"/>
      <w:lang w:eastAsia="fr-FR"/>
    </w:rPr>
  </w:style>
  <w:style w:type="paragraph" w:customStyle="1" w:styleId="Application3">
    <w:name w:val="Application3"/>
    <w:basedOn w:val="Normal"/>
    <w:pPr>
      <w:widowControl w:val="0"/>
      <w:numPr>
        <w:numId w:val="1"/>
      </w:numPr>
      <w:tabs>
        <w:tab w:val="right" w:pos="8789"/>
      </w:tabs>
      <w:suppressAutoHyphens/>
      <w:jc w:val="both"/>
    </w:pPr>
    <w:rPr>
      <w:rFonts w:ascii="Arial" w:hAnsi="Arial"/>
      <w:b/>
      <w:spacing w:val="-2"/>
      <w:sz w:val="22"/>
      <w:szCs w:val="20"/>
      <w:lang w:eastAsia="fr-FR"/>
    </w:rPr>
  </w:style>
  <w:style w:type="paragraph" w:customStyle="1" w:styleId="xl35">
    <w:name w:val="xl3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val="fr-FR" w:eastAsia="fr-FR"/>
    </w:rPr>
  </w:style>
  <w:style w:type="paragraph" w:customStyle="1" w:styleId="SectionTitle">
    <w:name w:val="SectionTitle"/>
    <w:basedOn w:val="Normal"/>
    <w:next w:val="Heading1"/>
    <w:pPr>
      <w:keepNext/>
      <w:spacing w:after="480"/>
      <w:jc w:val="center"/>
    </w:pPr>
    <w:rPr>
      <w:b/>
      <w:smallCaps/>
      <w:sz w:val="28"/>
      <w:szCs w:val="20"/>
      <w:lang w:eastAsia="fr-FR"/>
    </w:rPr>
  </w:style>
  <w:style w:type="paragraph" w:customStyle="1" w:styleId="Address">
    <w:name w:val="Address"/>
    <w:basedOn w:val="Normal"/>
    <w:rPr>
      <w:szCs w:val="20"/>
      <w:lang w:eastAsia="fr-FR"/>
    </w:rPr>
  </w:style>
  <w:style w:type="paragraph" w:styleId="PlainText">
    <w:name w:val="Plain Text"/>
    <w:basedOn w:val="Normal"/>
    <w:semiHidden/>
    <w:pPr>
      <w:spacing w:after="240"/>
      <w:jc w:val="both"/>
    </w:pPr>
    <w:rPr>
      <w:rFonts w:ascii="Courier New" w:hAnsi="Courier New"/>
      <w:sz w:val="20"/>
      <w:szCs w:val="20"/>
      <w:lang w:eastAsia="fr-FR"/>
    </w:rPr>
  </w:style>
  <w:style w:type="paragraph" w:customStyle="1" w:styleId="text">
    <w:name w:val="text"/>
    <w:basedOn w:val="Normal"/>
    <w:rPr>
      <w:noProof/>
      <w:lang w:eastAsia="ro-RO"/>
    </w:rPr>
  </w:style>
  <w:style w:type="paragraph" w:customStyle="1" w:styleId="xl33">
    <w:name w:val="xl33"/>
    <w:basedOn w:val="Normal"/>
    <w:pPr>
      <w:spacing w:before="100" w:beforeAutospacing="1" w:after="100" w:afterAutospacing="1"/>
    </w:pPr>
    <w:rPr>
      <w:rFonts w:ascii="Arial" w:eastAsia="Arial Unicode MS" w:hAnsi="Arial" w:cs="Arial"/>
      <w:sz w:val="18"/>
      <w:szCs w:val="18"/>
    </w:rPr>
  </w:style>
  <w:style w:type="paragraph" w:customStyle="1" w:styleId="xl34">
    <w:name w:val="xl34"/>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paragraph" w:styleId="TOC1">
    <w:name w:val="toc 1"/>
    <w:basedOn w:val="Normal"/>
    <w:next w:val="Normal"/>
    <w:autoRedefine/>
    <w:semiHidden/>
    <w:pPr>
      <w:spacing w:before="360"/>
      <w:jc w:val="center"/>
    </w:pPr>
    <w:rPr>
      <w:rFonts w:ascii="Arial" w:hAnsi="Arial" w:cs="Arial"/>
      <w:noProof/>
      <w:u w:val="single"/>
      <w:lang w:val="en-US"/>
    </w:rPr>
  </w:style>
  <w:style w:type="paragraph" w:styleId="CommentText">
    <w:name w:val="annotation text"/>
    <w:basedOn w:val="Normal"/>
    <w:link w:val="CommentTextChar"/>
    <w:pPr>
      <w:spacing w:after="240"/>
      <w:jc w:val="both"/>
    </w:pPr>
    <w:rPr>
      <w:sz w:val="20"/>
      <w:szCs w:val="20"/>
      <w:lang w:eastAsia="fr-FR"/>
    </w:rPr>
  </w:style>
  <w:style w:type="paragraph" w:customStyle="1" w:styleId="xl27">
    <w:name w:val="xl27"/>
    <w:basedOn w:val="Normal"/>
    <w:pPr>
      <w:spacing w:before="100" w:beforeAutospacing="1" w:after="100" w:afterAutospacing="1"/>
      <w:jc w:val="center"/>
      <w:textAlignment w:val="center"/>
    </w:pPr>
    <w:rPr>
      <w:rFonts w:ascii="Arial Unicode MS" w:eastAsia="Arial Unicode MS" w:hAnsi="Arial Unicode MS" w:cs="Arial Unicode MS"/>
    </w:rPr>
  </w:style>
  <w:style w:type="paragraph" w:styleId="Caption">
    <w:name w:val="caption"/>
    <w:basedOn w:val="Normal"/>
    <w:next w:val="Normal"/>
    <w:qFormat/>
    <w:pPr>
      <w:spacing w:before="120" w:after="120"/>
      <w:jc w:val="both"/>
    </w:pPr>
    <w:rPr>
      <w:b/>
      <w:szCs w:val="20"/>
      <w:lang w:eastAsia="fr-FR"/>
    </w:rPr>
  </w:style>
  <w:style w:type="character" w:styleId="FollowedHyperlink">
    <w:name w:val="FollowedHyperlink"/>
    <w:semiHidden/>
    <w:rPr>
      <w:color w:val="800080"/>
      <w:u w:val="single"/>
    </w:rPr>
  </w:style>
  <w:style w:type="paragraph" w:customStyle="1" w:styleId="font0">
    <w:name w:val="font0"/>
    <w:basedOn w:val="Normal"/>
    <w:pPr>
      <w:spacing w:before="100" w:beforeAutospacing="1" w:after="100" w:afterAutospacing="1"/>
    </w:pPr>
    <w:rPr>
      <w:rFonts w:ascii="Arial" w:eastAsia="Arial Unicode MS" w:hAnsi="Arial" w:cs="Arial"/>
      <w:sz w:val="20"/>
      <w:szCs w:val="20"/>
      <w:lang w:eastAsia="ro-RO"/>
    </w:rPr>
  </w:style>
  <w:style w:type="paragraph" w:customStyle="1" w:styleId="NormalWeb2">
    <w:name w:val="Normal (Web)2"/>
    <w:basedOn w:val="Normal"/>
    <w:pPr>
      <w:spacing w:before="105" w:after="105"/>
      <w:ind w:left="105" w:right="105"/>
    </w:pPr>
  </w:style>
  <w:style w:type="paragraph" w:styleId="FootnoteText">
    <w:name w:val="footnote text"/>
    <w:aliases w:val="single space"/>
    <w:basedOn w:val="Normal"/>
    <w:link w:val="FootnoteTextChar"/>
    <w:uiPriority w:val="99"/>
    <w:semiHidden/>
    <w:rPr>
      <w:rFonts w:ascii="Arial" w:hAnsi="Arial"/>
      <w:sz w:val="20"/>
      <w:szCs w:val="20"/>
      <w:lang w:eastAsia="ro-RO"/>
    </w:rPr>
  </w:style>
  <w:style w:type="character" w:styleId="FootnoteReference">
    <w:name w:val="footnote reference"/>
    <w:aliases w:val=" BVI fnr"/>
    <w:uiPriority w:val="99"/>
    <w:semiHidden/>
    <w:rPr>
      <w:vertAlign w:val="superscript"/>
    </w:rPr>
  </w:style>
  <w:style w:type="paragraph" w:styleId="BalloonText">
    <w:name w:val="Balloon Text"/>
    <w:basedOn w:val="Normal"/>
    <w:semiHidden/>
    <w:rPr>
      <w:rFonts w:ascii="Tahoma" w:hAnsi="Tahoma" w:cs="Tahoma"/>
      <w:sz w:val="16"/>
      <w:szCs w:val="16"/>
    </w:rPr>
  </w:style>
  <w:style w:type="paragraph" w:styleId="NormalWeb">
    <w:name w:val="Normal (Web)"/>
    <w:basedOn w:val="Normal"/>
    <w:semiHidden/>
    <w:pPr>
      <w:spacing w:before="100" w:beforeAutospacing="1" w:after="100" w:afterAutospacing="1"/>
    </w:pPr>
    <w:rPr>
      <w:color w:val="000000"/>
      <w:lang w:val="en-GB"/>
    </w:rPr>
  </w:style>
  <w:style w:type="paragraph" w:customStyle="1" w:styleId="Tiret">
    <w:name w:val="Tiret"/>
    <w:next w:val="Normal"/>
    <w:pPr>
      <w:numPr>
        <w:numId w:val="7"/>
      </w:numPr>
      <w:spacing w:after="240"/>
      <w:jc w:val="both"/>
    </w:pPr>
    <w:rPr>
      <w:sz w:val="24"/>
      <w:lang w:val="en-GB" w:eastAsia="en-US"/>
    </w:rPr>
  </w:style>
  <w:style w:type="paragraph" w:customStyle="1" w:styleId="normaltableau">
    <w:name w:val="normal_tableau"/>
    <w:basedOn w:val="Normal"/>
    <w:pPr>
      <w:spacing w:before="120" w:after="120"/>
      <w:jc w:val="both"/>
    </w:pPr>
    <w:rPr>
      <w:rFonts w:ascii="Optima" w:hAnsi="Optima"/>
      <w:sz w:val="22"/>
      <w:szCs w:val="20"/>
      <w:lang w:val="en-GB"/>
    </w:rPr>
  </w:style>
  <w:style w:type="paragraph" w:customStyle="1" w:styleId="ListBulletFirst">
    <w:name w:val="List Bullet First"/>
    <w:basedOn w:val="ListBullet"/>
    <w:next w:val="ListBullet"/>
    <w:pPr>
      <w:numPr>
        <w:numId w:val="8"/>
      </w:numPr>
      <w:tabs>
        <w:tab w:val="clear" w:pos="360"/>
        <w:tab w:val="num" w:pos="720"/>
        <w:tab w:val="num" w:pos="1440"/>
      </w:tabs>
      <w:spacing w:before="40" w:after="40"/>
      <w:ind w:left="1080"/>
    </w:pPr>
    <w:rPr>
      <w:sz w:val="20"/>
      <w:szCs w:val="20"/>
      <w:lang w:val="en-US"/>
    </w:rPr>
  </w:style>
  <w:style w:type="paragraph" w:styleId="ListBullet">
    <w:name w:val="List Bullet"/>
    <w:basedOn w:val="Normal"/>
    <w:autoRedefine/>
    <w:semiHidden/>
    <w:pPr>
      <w:numPr>
        <w:numId w:val="2"/>
      </w:numPr>
    </w:pPr>
    <w:rPr>
      <w:lang w:val="en-GB"/>
    </w:rPr>
  </w:style>
  <w:style w:type="paragraph" w:styleId="ListNumber">
    <w:name w:val="List Number"/>
    <w:basedOn w:val="Normal"/>
    <w:semiHidden/>
    <w:pPr>
      <w:numPr>
        <w:numId w:val="3"/>
      </w:numPr>
    </w:pPr>
    <w:rPr>
      <w:lang w:val="en-GB"/>
    </w:rPr>
  </w:style>
  <w:style w:type="paragraph" w:styleId="List">
    <w:name w:val="List"/>
    <w:basedOn w:val="Normal"/>
    <w:semiHidden/>
    <w:pPr>
      <w:numPr>
        <w:numId w:val="9"/>
      </w:numPr>
      <w:tabs>
        <w:tab w:val="num" w:pos="3163"/>
      </w:tabs>
      <w:spacing w:before="120" w:after="120"/>
    </w:pPr>
    <w:rPr>
      <w:snapToGrid w:val="0"/>
      <w:szCs w:val="20"/>
      <w:lang w:val="en-GB"/>
    </w:rPr>
  </w:style>
  <w:style w:type="paragraph" w:styleId="ListNumber3">
    <w:name w:val="List Number 3"/>
    <w:basedOn w:val="Normal"/>
    <w:semiHidden/>
    <w:pPr>
      <w:numPr>
        <w:numId w:val="4"/>
      </w:numPr>
      <w:tabs>
        <w:tab w:val="clear" w:pos="1080"/>
        <w:tab w:val="left" w:pos="924"/>
      </w:tabs>
      <w:spacing w:line="360" w:lineRule="auto"/>
      <w:ind w:left="924" w:hanging="357"/>
      <w:jc w:val="both"/>
    </w:pPr>
    <w:rPr>
      <w:sz w:val="22"/>
      <w:szCs w:val="22"/>
      <w:lang w:val="en-GB"/>
    </w:rPr>
  </w:style>
  <w:style w:type="paragraph" w:styleId="ListBullet2">
    <w:name w:val="List Bullet 2"/>
    <w:basedOn w:val="Normal"/>
    <w:autoRedefine/>
    <w:semiHidden/>
    <w:pPr>
      <w:numPr>
        <w:numId w:val="5"/>
      </w:numPr>
      <w:tabs>
        <w:tab w:val="clear" w:pos="720"/>
        <w:tab w:val="num" w:pos="643"/>
      </w:tabs>
      <w:ind w:left="643"/>
      <w:jc w:val="both"/>
    </w:pPr>
    <w:rPr>
      <w:sz w:val="22"/>
      <w:szCs w:val="22"/>
      <w:lang w:val="en-GB"/>
    </w:rPr>
  </w:style>
  <w:style w:type="paragraph" w:styleId="ListNumber2">
    <w:name w:val="List Number 2"/>
    <w:basedOn w:val="Normal"/>
    <w:semiHidden/>
    <w:pPr>
      <w:numPr>
        <w:numId w:val="6"/>
      </w:numPr>
      <w:tabs>
        <w:tab w:val="clear" w:pos="720"/>
        <w:tab w:val="num" w:pos="360"/>
      </w:tabs>
      <w:spacing w:before="120" w:line="360" w:lineRule="auto"/>
      <w:ind w:left="360"/>
      <w:jc w:val="both"/>
    </w:pPr>
    <w:rPr>
      <w:rFonts w:ascii="Verdana" w:hAnsi="Verdana"/>
      <w:sz w:val="20"/>
      <w:lang w:val="en-GB"/>
    </w:rPr>
  </w:style>
  <w:style w:type="paragraph" w:customStyle="1" w:styleId="xl31">
    <w:name w:val="xl31"/>
    <w:basedOn w:val="Normal"/>
    <w:pPr>
      <w:spacing w:before="100" w:beforeAutospacing="1" w:after="100" w:afterAutospacing="1"/>
      <w:jc w:val="both"/>
    </w:pPr>
    <w:rPr>
      <w:rFonts w:eastAsia="Arial Unicode MS"/>
      <w:lang w:val="en-US"/>
    </w:rPr>
  </w:style>
  <w:style w:type="character" w:styleId="CommentReference">
    <w:name w:val="annotation reference"/>
    <w:semiHidden/>
    <w:rPr>
      <w:sz w:val="16"/>
      <w:szCs w:val="16"/>
    </w:rPr>
  </w:style>
  <w:style w:type="paragraph" w:customStyle="1" w:styleId="maintext">
    <w:name w:val="maintext"/>
    <w:basedOn w:val="Normal"/>
    <w:pPr>
      <w:spacing w:before="120" w:after="120"/>
      <w:jc w:val="both"/>
    </w:pPr>
    <w:rPr>
      <w:rFonts w:ascii="Arial" w:hAnsi="Arial" w:cs="Arial"/>
      <w:sz w:val="22"/>
      <w:szCs w:val="28"/>
    </w:rPr>
  </w:style>
  <w:style w:type="paragraph" w:customStyle="1" w:styleId="maintext-bullet">
    <w:name w:val="maintext-bullet"/>
    <w:basedOn w:val="Normal"/>
    <w:pPr>
      <w:numPr>
        <w:numId w:val="10"/>
      </w:numPr>
      <w:jc w:val="both"/>
    </w:pPr>
    <w:rPr>
      <w:rFonts w:ascii="Arial" w:hAnsi="Arial"/>
      <w:sz w:val="22"/>
    </w:rPr>
  </w:style>
  <w:style w:type="paragraph" w:styleId="TOC2">
    <w:name w:val="toc 2"/>
    <w:basedOn w:val="Normal"/>
    <w:next w:val="Normal"/>
    <w:autoRedefine/>
    <w:semiHidden/>
    <w:pPr>
      <w:spacing w:before="240"/>
      <w:ind w:firstLine="680"/>
      <w:jc w:val="both"/>
    </w:pPr>
    <w:rPr>
      <w:b/>
      <w:bCs/>
      <w:noProof/>
      <w:szCs w:val="20"/>
      <w:lang w:val="en-US"/>
    </w:rPr>
  </w:style>
  <w:style w:type="paragraph" w:styleId="TOC3">
    <w:name w:val="toc 3"/>
    <w:basedOn w:val="Normal"/>
    <w:next w:val="Normal"/>
    <w:autoRedefine/>
    <w:semiHidden/>
    <w:pPr>
      <w:ind w:left="240"/>
    </w:pPr>
    <w:rPr>
      <w:sz w:val="20"/>
      <w:szCs w:val="20"/>
    </w:rPr>
  </w:style>
  <w:style w:type="paragraph" w:styleId="TOC4">
    <w:name w:val="toc 4"/>
    <w:basedOn w:val="Normal"/>
    <w:next w:val="Normal"/>
    <w:autoRedefine/>
    <w:semiHidden/>
    <w:pPr>
      <w:ind w:left="480"/>
    </w:pPr>
    <w:rPr>
      <w:sz w:val="20"/>
      <w:szCs w:val="20"/>
    </w:rPr>
  </w:style>
  <w:style w:type="paragraph" w:styleId="TOC5">
    <w:name w:val="toc 5"/>
    <w:basedOn w:val="Normal"/>
    <w:next w:val="Normal"/>
    <w:autoRedefine/>
    <w:semiHidden/>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Strong">
    <w:name w:val="Strong"/>
    <w:qFormat/>
    <w:rPr>
      <w:b/>
      <w:bCs/>
    </w:rPr>
  </w:style>
  <w:style w:type="paragraph" w:styleId="CommentSubject">
    <w:name w:val="annotation subject"/>
    <w:basedOn w:val="CommentText"/>
    <w:next w:val="CommentText"/>
    <w:semiHidden/>
    <w:pPr>
      <w:spacing w:after="0"/>
      <w:jc w:val="left"/>
    </w:pPr>
    <w:rPr>
      <w:b/>
      <w:bCs/>
      <w:lang w:eastAsia="en-US"/>
    </w:rPr>
  </w:style>
  <w:style w:type="paragraph" w:customStyle="1" w:styleId="Style1">
    <w:name w:val="Style1"/>
    <w:basedOn w:val="Heading1"/>
    <w:rPr>
      <w:i/>
    </w:rPr>
  </w:style>
  <w:style w:type="paragraph" w:customStyle="1" w:styleId="Style2">
    <w:name w:val="Style2"/>
    <w:basedOn w:val="Heading3"/>
    <w:autoRedefine/>
    <w:rPr>
      <w:sz w:val="26"/>
    </w:rPr>
  </w:style>
  <w:style w:type="paragraph" w:customStyle="1" w:styleId="Style3">
    <w:name w:val="Style3"/>
    <w:basedOn w:val="Heading3"/>
    <w:rPr>
      <w:sz w:val="26"/>
    </w:rPr>
  </w:style>
  <w:style w:type="paragraph" w:customStyle="1" w:styleId="BulletedList2">
    <w:name w:val="Bulleted List 2"/>
    <w:basedOn w:val="Normal"/>
    <w:pPr>
      <w:numPr>
        <w:numId w:val="11"/>
      </w:numPr>
      <w:spacing w:after="120"/>
      <w:jc w:val="both"/>
    </w:pPr>
    <w:rPr>
      <w:rFonts w:ascii="Tahoma" w:hAnsi="Tahoma" w:cs="Tahoma"/>
      <w:sz w:val="20"/>
      <w:lang w:val="en-GB"/>
    </w:rPr>
  </w:style>
  <w:style w:type="paragraph" w:customStyle="1" w:styleId="DefaultText1">
    <w:name w:val="Default Text:1"/>
    <w:basedOn w:val="Normal"/>
    <w:pPr>
      <w:overflowPunct w:val="0"/>
      <w:autoSpaceDE w:val="0"/>
      <w:autoSpaceDN w:val="0"/>
      <w:adjustRightInd w:val="0"/>
      <w:textAlignment w:val="baseline"/>
    </w:pPr>
    <w:rPr>
      <w:noProof/>
      <w:szCs w:val="20"/>
    </w:rPr>
  </w:style>
  <w:style w:type="paragraph" w:customStyle="1" w:styleId="Corpodeltesto">
    <w:name w:val="Corpo del testo"/>
    <w:basedOn w:val="Normal"/>
    <w:pPr>
      <w:widowControl w:val="0"/>
      <w:jc w:val="both"/>
    </w:pPr>
    <w:rPr>
      <w:noProof/>
      <w:szCs w:val="20"/>
      <w:lang w:val="it-IT"/>
    </w:rPr>
  </w:style>
  <w:style w:type="paragraph" w:customStyle="1" w:styleId="Para1">
    <w:name w:val="Para_1"/>
    <w:basedOn w:val="Normal"/>
    <w:next w:val="Heading1"/>
    <w:pPr>
      <w:numPr>
        <w:numId w:val="12"/>
      </w:numPr>
    </w:pPr>
    <w:rPr>
      <w:noProof/>
      <w:szCs w:val="20"/>
      <w:lang w:val="fr-FR"/>
    </w:rPr>
  </w:style>
  <w:style w:type="paragraph" w:customStyle="1" w:styleId="Para2">
    <w:name w:val="Para_2"/>
    <w:basedOn w:val="Normal"/>
    <w:next w:val="Heading2"/>
    <w:pPr>
      <w:numPr>
        <w:ilvl w:val="1"/>
        <w:numId w:val="12"/>
      </w:numPr>
    </w:pPr>
    <w:rPr>
      <w:noProof/>
      <w:szCs w:val="20"/>
      <w:lang w:val="fr-FR"/>
    </w:rPr>
  </w:style>
  <w:style w:type="paragraph" w:customStyle="1" w:styleId="Para3">
    <w:name w:val="Para_3"/>
    <w:basedOn w:val="Normal"/>
    <w:next w:val="Heading3"/>
    <w:pPr>
      <w:numPr>
        <w:ilvl w:val="2"/>
        <w:numId w:val="12"/>
      </w:numPr>
    </w:pPr>
    <w:rPr>
      <w:noProof/>
      <w:szCs w:val="20"/>
      <w:lang w:val="fr-FR"/>
    </w:rPr>
  </w:style>
  <w:style w:type="paragraph" w:customStyle="1" w:styleId="Para4">
    <w:name w:val="Para_4"/>
    <w:basedOn w:val="Normal"/>
    <w:pPr>
      <w:numPr>
        <w:ilvl w:val="3"/>
        <w:numId w:val="12"/>
      </w:numPr>
    </w:pPr>
    <w:rPr>
      <w:noProof/>
      <w:szCs w:val="20"/>
      <w:lang w:val="fr-FR"/>
    </w:rPr>
  </w:style>
  <w:style w:type="paragraph" w:customStyle="1" w:styleId="Para5">
    <w:name w:val="Para_5"/>
    <w:basedOn w:val="Normal"/>
    <w:pPr>
      <w:numPr>
        <w:ilvl w:val="4"/>
        <w:numId w:val="12"/>
      </w:numPr>
    </w:pPr>
    <w:rPr>
      <w:noProof/>
      <w:szCs w:val="20"/>
      <w:lang w:val="fr-FR"/>
    </w:rPr>
  </w:style>
  <w:style w:type="character" w:customStyle="1" w:styleId="a">
    <w:name w:val="a"/>
    <w:basedOn w:val="DefaultParagraphFont"/>
  </w:style>
  <w:style w:type="paragraph" w:customStyle="1" w:styleId="DefaultText">
    <w:name w:val="Default Text"/>
    <w:basedOn w:val="Normal"/>
    <w:rPr>
      <w:noProof/>
      <w:szCs w:val="20"/>
    </w:rPr>
  </w:style>
  <w:style w:type="paragraph" w:styleId="BlockText">
    <w:name w:val="Block Text"/>
    <w:basedOn w:val="Normal"/>
    <w:semiHidden/>
    <w:pPr>
      <w:ind w:left="601" w:right="-1243"/>
    </w:pPr>
    <w:rPr>
      <w:sz w:val="18"/>
      <w:szCs w:val="20"/>
      <w:lang w:val="en-US" w:eastAsia="zh-CN"/>
    </w:rPr>
  </w:style>
  <w:style w:type="character" w:styleId="Emphasis">
    <w:name w:val="Emphasis"/>
    <w:qFormat/>
    <w:rPr>
      <w:i/>
      <w:iCs/>
    </w:rPr>
  </w:style>
  <w:style w:type="paragraph" w:customStyle="1" w:styleId="NormalnospaceCharCharChar">
    <w:name w:val="Normal no space Char Char Char"/>
    <w:basedOn w:val="Normal"/>
    <w:pPr>
      <w:keepNext/>
      <w:spacing w:before="120" w:after="120"/>
      <w:jc w:val="both"/>
    </w:pPr>
    <w:rPr>
      <w:snapToGrid w:val="0"/>
      <w:sz w:val="22"/>
      <w:szCs w:val="20"/>
      <w:lang w:val="en-GB"/>
    </w:rPr>
  </w:style>
  <w:style w:type="paragraph" w:customStyle="1" w:styleId="Checklisttitle">
    <w:name w:val="Checklist title"/>
    <w:basedOn w:val="Normal"/>
    <w:next w:val="Normal"/>
    <w:autoRedefine/>
    <w:pPr>
      <w:spacing w:line="360" w:lineRule="auto"/>
      <w:ind w:firstLine="360"/>
      <w:jc w:val="center"/>
    </w:pPr>
    <w:rPr>
      <w:rFonts w:ascii="Century Gothic" w:hAnsi="Century Gothic"/>
      <w:b/>
      <w:bCs/>
      <w:noProof/>
      <w:snapToGrid w:val="0"/>
      <w:sz w:val="28"/>
      <w:szCs w:val="20"/>
    </w:rPr>
  </w:style>
  <w:style w:type="paragraph" w:customStyle="1" w:styleId="OmniPage1">
    <w:name w:val="OmniPage #1"/>
    <w:basedOn w:val="Normal"/>
    <w:pPr>
      <w:spacing w:line="280" w:lineRule="exact"/>
    </w:pPr>
    <w:rPr>
      <w:rFonts w:ascii="Garamond" w:hAnsi="Garamond"/>
      <w:noProof/>
      <w:sz w:val="20"/>
      <w:szCs w:val="20"/>
      <w:lang w:val="en-GB"/>
    </w:rPr>
  </w:style>
  <w:style w:type="paragraph" w:customStyle="1" w:styleId="SubiectComentariu">
    <w:name w:val="Subiect Comentariu"/>
    <w:basedOn w:val="CommentText"/>
    <w:next w:val="CommentText"/>
    <w:semiHidden/>
    <w:pPr>
      <w:spacing w:after="0"/>
      <w:jc w:val="left"/>
    </w:pPr>
    <w:rPr>
      <w:b/>
      <w:bCs/>
      <w:lang w:eastAsia="ro-RO"/>
    </w:rPr>
  </w:style>
  <w:style w:type="paragraph" w:customStyle="1" w:styleId="Data1">
    <w:name w:val="Data1"/>
    <w:basedOn w:val="Normal"/>
    <w:rPr>
      <w:b/>
      <w:snapToGrid w:val="0"/>
      <w:szCs w:val="20"/>
      <w:lang w:val="en-GB"/>
    </w:rPr>
  </w:style>
  <w:style w:type="paragraph" w:customStyle="1" w:styleId="CharChar">
    <w:name w:val="Char Char"/>
    <w:basedOn w:val="Normal"/>
    <w:pPr>
      <w:tabs>
        <w:tab w:val="left" w:pos="709"/>
      </w:tabs>
    </w:pPr>
    <w:rPr>
      <w:rFonts w:ascii="Tahoma" w:hAnsi="Tahoma"/>
      <w:lang w:val="pl-PL" w:eastAsia="pl-PL"/>
    </w:rPr>
  </w:style>
  <w:style w:type="paragraph" w:customStyle="1" w:styleId="font1">
    <w:name w:val="font1"/>
    <w:basedOn w:val="Normal"/>
    <w:pPr>
      <w:spacing w:before="100" w:beforeAutospacing="1" w:after="100" w:afterAutospacing="1"/>
    </w:pPr>
    <w:rPr>
      <w:rFonts w:ascii="Arial" w:eastAsia="Arial Unicode MS" w:hAnsi="Arial" w:cs="Arial"/>
      <w:sz w:val="20"/>
      <w:szCs w:val="20"/>
      <w:lang w:eastAsia="ro-RO"/>
    </w:rPr>
  </w:style>
  <w:style w:type="paragraph" w:customStyle="1" w:styleId="section1">
    <w:name w:val="section1"/>
    <w:basedOn w:val="Normal"/>
    <w:pPr>
      <w:pBdr>
        <w:top w:val="single" w:sz="4" w:space="1" w:color="auto"/>
        <w:left w:val="single" w:sz="4" w:space="4" w:color="auto"/>
        <w:bottom w:val="single" w:sz="4" w:space="1" w:color="auto"/>
        <w:right w:val="single" w:sz="4" w:space="4" w:color="auto"/>
      </w:pBdr>
      <w:shd w:val="clear" w:color="auto" w:fill="C0C0C0"/>
    </w:pPr>
    <w:rPr>
      <w:rFonts w:ascii="Arial" w:hAnsi="Arial"/>
      <w:b/>
      <w:sz w:val="28"/>
      <w:szCs w:val="20"/>
      <w:lang w:val="pt-BR" w:eastAsia="zh-CN"/>
    </w:rPr>
  </w:style>
  <w:style w:type="paragraph" w:customStyle="1" w:styleId="Logo">
    <w:name w:val="Logo"/>
    <w:basedOn w:val="Normal"/>
    <w:pPr>
      <w:spacing w:before="120" w:after="120"/>
    </w:pPr>
    <w:rPr>
      <w:snapToGrid w:val="0"/>
      <w:sz w:val="22"/>
      <w:szCs w:val="20"/>
      <w:lang w:val="fr-FR"/>
    </w:rPr>
  </w:style>
  <w:style w:type="paragraph" w:customStyle="1" w:styleId="Clause">
    <w:name w:val="Clause"/>
    <w:basedOn w:val="Normal"/>
    <w:autoRedefine/>
    <w:pPr>
      <w:numPr>
        <w:numId w:val="13"/>
      </w:numPr>
      <w:spacing w:after="120" w:line="360" w:lineRule="auto"/>
      <w:jc w:val="both"/>
    </w:pPr>
    <w:rPr>
      <w:rFonts w:ascii="Century Gothic" w:hAnsi="Century Gothic" w:cs="Arial"/>
      <w:sz w:val="22"/>
      <w:szCs w:val="28"/>
    </w:rPr>
  </w:style>
  <w:style w:type="paragraph" w:customStyle="1" w:styleId="colbullet">
    <w:name w:val="col bullet"/>
    <w:aliases w:val="cb"/>
    <w:basedOn w:val="Normal"/>
    <w:pPr>
      <w:numPr>
        <w:numId w:val="14"/>
      </w:numPr>
      <w:tabs>
        <w:tab w:val="left" w:pos="446"/>
      </w:tabs>
      <w:spacing w:before="120"/>
    </w:pPr>
    <w:rPr>
      <w:szCs w:val="20"/>
      <w:lang w:val="en-GB" w:eastAsia="zh-CN"/>
    </w:rPr>
  </w:style>
  <w:style w:type="character" w:customStyle="1" w:styleId="rvts6">
    <w:name w:val="rvts6"/>
    <w:basedOn w:val="DefaultParagraphFont"/>
  </w:style>
  <w:style w:type="character" w:customStyle="1" w:styleId="rvts7">
    <w:name w:val="rvts7"/>
    <w:basedOn w:val="DefaultParagraphFont"/>
  </w:style>
  <w:style w:type="character" w:customStyle="1" w:styleId="rvts9">
    <w:name w:val="rvts9"/>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rvps1">
    <w:name w:val="rvps1"/>
    <w:basedOn w:val="Normal"/>
    <w:pPr>
      <w:spacing w:before="100" w:beforeAutospacing="1" w:after="100" w:afterAutospacing="1"/>
    </w:pPr>
    <w:rPr>
      <w:rFonts w:ascii="Arial Unicode MS" w:eastAsia="Arial Unicode MS" w:hAnsi="Arial Unicode MS" w:cs="Arial Unicode MS"/>
      <w:lang w:val="en-US"/>
    </w:rPr>
  </w:style>
  <w:style w:type="paragraph" w:customStyle="1" w:styleId="rvps2">
    <w:name w:val="rvps2"/>
    <w:basedOn w:val="Normal"/>
    <w:pPr>
      <w:spacing w:before="100" w:beforeAutospacing="1" w:after="100" w:afterAutospacing="1"/>
    </w:pPr>
    <w:rPr>
      <w:rFonts w:ascii="Arial Unicode MS" w:eastAsia="Arial Unicode MS" w:hAnsi="Arial Unicode MS" w:cs="Arial Unicode MS"/>
      <w:lang w:val="en-US"/>
    </w:rPr>
  </w:style>
  <w:style w:type="character" w:customStyle="1" w:styleId="rvts8">
    <w:name w:val="rvts8"/>
    <w:basedOn w:val="DefaultParagraphFont"/>
  </w:style>
  <w:style w:type="character" w:customStyle="1" w:styleId="CommentTextChar">
    <w:name w:val="Comment Text Char"/>
    <w:link w:val="CommentText"/>
    <w:rsid w:val="00CA13C2"/>
    <w:rPr>
      <w:lang w:val="ro-RO" w:eastAsia="fr-FR"/>
    </w:rPr>
  </w:style>
  <w:style w:type="character" w:customStyle="1" w:styleId="FootnoteTextChar">
    <w:name w:val="Footnote Text Char"/>
    <w:aliases w:val="single space Char"/>
    <w:link w:val="FootnoteText"/>
    <w:uiPriority w:val="99"/>
    <w:semiHidden/>
    <w:rsid w:val="006C299B"/>
    <w:rPr>
      <w:rFonts w:ascii="Arial" w:hAnsi="Arial"/>
      <w:lang w:val="ro-RO" w:eastAsia="ro-RO"/>
    </w:rPr>
  </w:style>
  <w:style w:type="table" w:styleId="TableGrid">
    <w:name w:val="Table Grid"/>
    <w:basedOn w:val="TableNormal"/>
    <w:uiPriority w:val="59"/>
    <w:rsid w:val="00275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77F4"/>
    <w:pPr>
      <w:ind w:left="720"/>
      <w:contextualSpacing/>
    </w:pPr>
  </w:style>
  <w:style w:type="paragraph" w:styleId="Revision">
    <w:name w:val="Revision"/>
    <w:hidden/>
    <w:uiPriority w:val="99"/>
    <w:semiHidden/>
    <w:rsid w:val="00AE7009"/>
    <w:rPr>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B0FC-9849-44B9-961F-C6BDDEDC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1667</Words>
  <Characters>9504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CONTRACTARE PROCEDURA</vt:lpstr>
    </vt:vector>
  </TitlesOfParts>
  <Company/>
  <LinksUpToDate>false</LinksUpToDate>
  <CharactersWithSpaces>11149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CONTRACTARE PROCEDURA</dc:title>
  <dc:subject/>
  <dc:creator>mariucam</dc:creator>
  <cp:keywords/>
  <cp:lastModifiedBy>Milen Obretenov</cp:lastModifiedBy>
  <cp:revision>4</cp:revision>
  <cp:lastPrinted>2009-10-16T12:41:00Z</cp:lastPrinted>
  <dcterms:created xsi:type="dcterms:W3CDTF">2020-10-08T14:00:00Z</dcterms:created>
  <dcterms:modified xsi:type="dcterms:W3CDTF">2020-10-08T14:12:00Z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1192868293</vt:i4>
  </property>
</Properties>
</file>